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865C97">
            <w:pPr>
              <w:pStyle w:val="Header"/>
              <w:spacing w:before="120" w:after="120"/>
            </w:pPr>
            <w:r>
              <w:t>NPRR Number</w:t>
            </w:r>
          </w:p>
        </w:tc>
        <w:tc>
          <w:tcPr>
            <w:tcW w:w="1260" w:type="dxa"/>
            <w:tcBorders>
              <w:bottom w:val="single" w:sz="4" w:space="0" w:color="auto"/>
            </w:tcBorders>
            <w:vAlign w:val="center"/>
          </w:tcPr>
          <w:p w14:paraId="58DFDEEC" w14:textId="31946A1A" w:rsidR="00067FE2" w:rsidRDefault="0003427D" w:rsidP="00865C97">
            <w:pPr>
              <w:pStyle w:val="Header"/>
              <w:spacing w:before="120" w:after="120"/>
              <w:jc w:val="center"/>
            </w:pPr>
            <w:hyperlink r:id="rId8" w:history="1">
              <w:r w:rsidRPr="0003427D">
                <w:rPr>
                  <w:rStyle w:val="Hyperlink"/>
                </w:rPr>
                <w:t>1279</w:t>
              </w:r>
            </w:hyperlink>
          </w:p>
        </w:tc>
        <w:tc>
          <w:tcPr>
            <w:tcW w:w="900" w:type="dxa"/>
            <w:tcBorders>
              <w:bottom w:val="single" w:sz="4" w:space="0" w:color="auto"/>
            </w:tcBorders>
            <w:shd w:val="clear" w:color="auto" w:fill="FFFFFF"/>
            <w:vAlign w:val="center"/>
          </w:tcPr>
          <w:p w14:paraId="1F77FB52" w14:textId="77777777" w:rsidR="00067FE2" w:rsidRDefault="00067FE2" w:rsidP="00865C97">
            <w:pPr>
              <w:pStyle w:val="Header"/>
              <w:spacing w:before="120" w:after="120"/>
            </w:pPr>
            <w:r>
              <w:t>NPRR Title</w:t>
            </w:r>
          </w:p>
        </w:tc>
        <w:tc>
          <w:tcPr>
            <w:tcW w:w="6660" w:type="dxa"/>
            <w:tcBorders>
              <w:bottom w:val="single" w:sz="4" w:space="0" w:color="auto"/>
            </w:tcBorders>
            <w:vAlign w:val="center"/>
          </w:tcPr>
          <w:p w14:paraId="58F14EBB" w14:textId="2331C501" w:rsidR="00067FE2" w:rsidRDefault="004B2E9A" w:rsidP="00865C97">
            <w:pPr>
              <w:pStyle w:val="Header"/>
              <w:spacing w:before="120" w:after="120"/>
            </w:pPr>
            <w:r>
              <w:t>Reinstate Enhancements to the Exceptional Fuel Cost Process</w:t>
            </w:r>
          </w:p>
        </w:tc>
      </w:tr>
      <w:tr w:rsidR="00B43F37" w:rsidRPr="00E01925" w14:paraId="398BCBF4" w14:textId="77777777" w:rsidTr="00BC2D06">
        <w:trPr>
          <w:trHeight w:val="518"/>
        </w:trPr>
        <w:tc>
          <w:tcPr>
            <w:tcW w:w="2880" w:type="dxa"/>
            <w:gridSpan w:val="2"/>
            <w:shd w:val="clear" w:color="auto" w:fill="FFFFFF"/>
            <w:vAlign w:val="center"/>
          </w:tcPr>
          <w:p w14:paraId="3A20C7F8" w14:textId="20AAC35D" w:rsidR="00B43F37" w:rsidRPr="00E01925" w:rsidRDefault="00B43F37" w:rsidP="00B43F37">
            <w:pPr>
              <w:pStyle w:val="Header"/>
              <w:spacing w:before="120" w:after="120"/>
              <w:rPr>
                <w:bCs w:val="0"/>
              </w:rPr>
            </w:pPr>
            <w:r w:rsidRPr="00EE1A0D">
              <w:t>Date of Decision</w:t>
            </w:r>
          </w:p>
        </w:tc>
        <w:tc>
          <w:tcPr>
            <w:tcW w:w="7560" w:type="dxa"/>
            <w:gridSpan w:val="2"/>
            <w:vAlign w:val="center"/>
          </w:tcPr>
          <w:p w14:paraId="16A45634" w14:textId="1A2E13F1" w:rsidR="00B43F37" w:rsidRPr="00E01925" w:rsidRDefault="00873418" w:rsidP="00B43F37">
            <w:pPr>
              <w:pStyle w:val="NormalArial"/>
              <w:spacing w:before="120" w:after="120"/>
            </w:pPr>
            <w:r>
              <w:t>June 16</w:t>
            </w:r>
            <w:r w:rsidR="00B43F37">
              <w:t>, 2025</w:t>
            </w:r>
          </w:p>
        </w:tc>
      </w:tr>
      <w:tr w:rsidR="00B43F37" w:rsidRPr="00E01925" w14:paraId="7B459609" w14:textId="77777777" w:rsidTr="00BC2D06">
        <w:trPr>
          <w:trHeight w:val="518"/>
        </w:trPr>
        <w:tc>
          <w:tcPr>
            <w:tcW w:w="2880" w:type="dxa"/>
            <w:gridSpan w:val="2"/>
            <w:shd w:val="clear" w:color="auto" w:fill="FFFFFF"/>
            <w:vAlign w:val="center"/>
          </w:tcPr>
          <w:p w14:paraId="69BB1C04" w14:textId="52158413" w:rsidR="00B43F37" w:rsidRPr="00E01925" w:rsidRDefault="00B43F37" w:rsidP="00B43F37">
            <w:pPr>
              <w:pStyle w:val="Header"/>
              <w:spacing w:before="120" w:after="120"/>
              <w:rPr>
                <w:bCs w:val="0"/>
              </w:rPr>
            </w:pPr>
            <w:r w:rsidRPr="00EE1A0D">
              <w:t>Action</w:t>
            </w:r>
          </w:p>
        </w:tc>
        <w:tc>
          <w:tcPr>
            <w:tcW w:w="7560" w:type="dxa"/>
            <w:gridSpan w:val="2"/>
            <w:vAlign w:val="center"/>
          </w:tcPr>
          <w:p w14:paraId="4A2EAA3C" w14:textId="60EA73EE" w:rsidR="00B43F37" w:rsidRDefault="00873418" w:rsidP="00B43F37">
            <w:pPr>
              <w:pStyle w:val="NormalArial"/>
              <w:spacing w:before="120" w:after="120"/>
            </w:pPr>
            <w:r>
              <w:t>Recommended approval</w:t>
            </w:r>
          </w:p>
        </w:tc>
      </w:tr>
      <w:tr w:rsidR="00B43F37" w:rsidRPr="00E01925" w14:paraId="5CD4F9CD" w14:textId="77777777" w:rsidTr="00BC2D06">
        <w:trPr>
          <w:trHeight w:val="518"/>
        </w:trPr>
        <w:tc>
          <w:tcPr>
            <w:tcW w:w="2880" w:type="dxa"/>
            <w:gridSpan w:val="2"/>
            <w:shd w:val="clear" w:color="auto" w:fill="FFFFFF"/>
            <w:vAlign w:val="center"/>
          </w:tcPr>
          <w:p w14:paraId="45A049CB" w14:textId="1E78BD13" w:rsidR="00B43F37" w:rsidRPr="00E01925" w:rsidRDefault="00B43F37" w:rsidP="00B43F37">
            <w:pPr>
              <w:pStyle w:val="Header"/>
              <w:spacing w:before="120" w:after="120"/>
              <w:rPr>
                <w:bCs w:val="0"/>
              </w:rPr>
            </w:pPr>
            <w:r w:rsidRPr="00EE1A0D">
              <w:t xml:space="preserve">Timeline </w:t>
            </w:r>
          </w:p>
        </w:tc>
        <w:tc>
          <w:tcPr>
            <w:tcW w:w="7560" w:type="dxa"/>
            <w:gridSpan w:val="2"/>
            <w:vAlign w:val="center"/>
          </w:tcPr>
          <w:p w14:paraId="313BC3D8" w14:textId="33887861" w:rsidR="00B43F37" w:rsidRDefault="00B43F37" w:rsidP="00B43F37">
            <w:pPr>
              <w:pStyle w:val="NormalArial"/>
              <w:spacing w:before="120" w:after="120"/>
            </w:pPr>
            <w:r>
              <w:t>Normal</w:t>
            </w:r>
          </w:p>
        </w:tc>
      </w:tr>
      <w:tr w:rsidR="00B43F37" w:rsidRPr="00E01925" w14:paraId="610AE010" w14:textId="77777777" w:rsidTr="00BC2D06">
        <w:trPr>
          <w:trHeight w:val="518"/>
        </w:trPr>
        <w:tc>
          <w:tcPr>
            <w:tcW w:w="2880" w:type="dxa"/>
            <w:gridSpan w:val="2"/>
            <w:shd w:val="clear" w:color="auto" w:fill="FFFFFF"/>
            <w:vAlign w:val="center"/>
          </w:tcPr>
          <w:p w14:paraId="3911F2F2" w14:textId="51630178" w:rsidR="00B43F37" w:rsidRPr="00E01925" w:rsidRDefault="00B43F37" w:rsidP="00B43F37">
            <w:pPr>
              <w:pStyle w:val="Header"/>
              <w:spacing w:before="120" w:after="120"/>
              <w:rPr>
                <w:bCs w:val="0"/>
              </w:rPr>
            </w:pPr>
            <w:r w:rsidRPr="00EE1A0D">
              <w:t>Proposed Effective Date</w:t>
            </w:r>
          </w:p>
        </w:tc>
        <w:tc>
          <w:tcPr>
            <w:tcW w:w="7560" w:type="dxa"/>
            <w:gridSpan w:val="2"/>
            <w:vAlign w:val="center"/>
          </w:tcPr>
          <w:p w14:paraId="00A1FA45" w14:textId="3B6D4EB2" w:rsidR="00B43F37" w:rsidRDefault="00B43F37" w:rsidP="00B43F37">
            <w:pPr>
              <w:pStyle w:val="NormalArial"/>
              <w:spacing w:before="120" w:after="120"/>
            </w:pPr>
            <w:r>
              <w:t>To be determined</w:t>
            </w:r>
          </w:p>
        </w:tc>
      </w:tr>
      <w:tr w:rsidR="00B43F37"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49E595C7" w:rsidR="00B43F37" w:rsidRDefault="00B43F37" w:rsidP="00B43F37">
            <w:pPr>
              <w:pStyle w:val="Header"/>
              <w:spacing w:before="120" w:after="120"/>
            </w:pPr>
            <w:r w:rsidRPr="00EE1A0D">
              <w:t>Priority and Rank Assigned</w:t>
            </w:r>
          </w:p>
        </w:tc>
        <w:tc>
          <w:tcPr>
            <w:tcW w:w="7560" w:type="dxa"/>
            <w:gridSpan w:val="2"/>
            <w:tcBorders>
              <w:top w:val="single" w:sz="4" w:space="0" w:color="auto"/>
            </w:tcBorders>
            <w:vAlign w:val="center"/>
          </w:tcPr>
          <w:p w14:paraId="7B08BCA4" w14:textId="5568191A" w:rsidR="00B43F37" w:rsidRPr="00FB509B" w:rsidRDefault="00B43F37" w:rsidP="00B43F37">
            <w:pPr>
              <w:pStyle w:val="NormalArial"/>
              <w:spacing w:before="120" w:after="120"/>
            </w:pPr>
            <w:r>
              <w:t>To be determined</w:t>
            </w:r>
            <w:r w:rsidRPr="00FB509B">
              <w:t xml:space="preserve">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865C97">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25303FA2" w14:textId="77777777" w:rsidR="004B2E9A" w:rsidRDefault="004B2E9A" w:rsidP="004B2E9A">
            <w:pPr>
              <w:pStyle w:val="NormalArial"/>
              <w:spacing w:before="120"/>
            </w:pPr>
            <w:r>
              <w:t>2.1, Definitions</w:t>
            </w:r>
          </w:p>
          <w:p w14:paraId="3356516F" w14:textId="4705FB00" w:rsidR="009D17F0" w:rsidRPr="00FB509B" w:rsidRDefault="004B2E9A" w:rsidP="004B2E9A">
            <w:pPr>
              <w:pStyle w:val="NormalArial"/>
            </w:pPr>
            <w:r>
              <w:t>4.4.9.4.1, Mitigated Offer Cap</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865C9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CBA7075" w:rsidR="00C9766A" w:rsidRPr="00FB509B" w:rsidRDefault="004B2E9A"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865C97">
            <w:pPr>
              <w:pStyle w:val="Header"/>
              <w:spacing w:before="120" w:after="120"/>
            </w:pPr>
            <w:r>
              <w:t>Revision Description</w:t>
            </w:r>
          </w:p>
        </w:tc>
        <w:tc>
          <w:tcPr>
            <w:tcW w:w="7560" w:type="dxa"/>
            <w:gridSpan w:val="2"/>
            <w:tcBorders>
              <w:bottom w:val="single" w:sz="4" w:space="0" w:color="auto"/>
            </w:tcBorders>
            <w:vAlign w:val="center"/>
          </w:tcPr>
          <w:p w14:paraId="6A00AE95" w14:textId="537484AC" w:rsidR="009D17F0" w:rsidRPr="00FB509B" w:rsidRDefault="004B2E9A" w:rsidP="00176375">
            <w:pPr>
              <w:pStyle w:val="NormalArial"/>
              <w:spacing w:before="120" w:after="120"/>
            </w:pPr>
            <w:r>
              <w:t>This Nodal Protocol Revision Request (NPRR) enables Generation Resources to file Exceptional Fuel Costs that include contractual cost</w:t>
            </w:r>
            <w:r w:rsidR="00865C97">
              <w:t>s</w:t>
            </w:r>
            <w:r>
              <w:t xml:space="preserve"> and pipeline-mandated costs and enhances the process for ERCOT and the Independent Market Monitor (IMM) to verify these costs.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865C97">
            <w:pPr>
              <w:pStyle w:val="Header"/>
              <w:spacing w:before="120" w:after="120"/>
            </w:pPr>
            <w:r>
              <w:t>Reason for Revision</w:t>
            </w:r>
          </w:p>
        </w:tc>
        <w:tc>
          <w:tcPr>
            <w:tcW w:w="7560" w:type="dxa"/>
            <w:gridSpan w:val="2"/>
            <w:vAlign w:val="center"/>
          </w:tcPr>
          <w:p w14:paraId="43F2A15B" w14:textId="0870580C" w:rsidR="00555554" w:rsidRDefault="00397C43"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5pt">
                  <v:imagedata r:id="rId9" o:title=""/>
                </v:shape>
              </w:pict>
            </w:r>
            <w:r w:rsidR="00555554" w:rsidRPr="006629C8">
              <w:t xml:space="preserve">  </w:t>
            </w:r>
            <w:hyperlink r:id="rId10"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2FCA46C9" w:rsidR="00555554" w:rsidRPr="00BD53C5" w:rsidRDefault="00397C43" w:rsidP="00555554">
            <w:pPr>
              <w:pStyle w:val="NormalArial"/>
              <w:tabs>
                <w:tab w:val="left" w:pos="432"/>
              </w:tabs>
              <w:spacing w:before="120"/>
              <w:ind w:left="432" w:hanging="432"/>
              <w:rPr>
                <w:rFonts w:cs="Arial"/>
                <w:color w:val="000000"/>
              </w:rPr>
            </w:pPr>
            <w:r>
              <w:pict w14:anchorId="613324DE">
                <v:shape id="_x0000_i1026" type="#_x0000_t75" style="width:15.75pt;height:15pt">
                  <v:imagedata r:id="rId9" o:title=""/>
                </v:shape>
              </w:pict>
            </w:r>
            <w:r w:rsidR="00555554" w:rsidRPr="00CD242D">
              <w:t xml:space="preserve">  </w:t>
            </w:r>
            <w:hyperlink r:id="rId11"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0C21FC75" w:rsidR="00555554" w:rsidRPr="00BD53C5" w:rsidRDefault="00397C43" w:rsidP="00555554">
            <w:pPr>
              <w:pStyle w:val="NormalArial"/>
              <w:spacing w:before="120"/>
              <w:ind w:left="432" w:hanging="432"/>
              <w:rPr>
                <w:rFonts w:cs="Arial"/>
                <w:color w:val="000000"/>
              </w:rPr>
            </w:pPr>
            <w:r>
              <w:pict w14:anchorId="021A3F14">
                <v:shape id="_x0000_i1027" type="#_x0000_t75" style="width:15.75pt;height:15pt">
                  <v:imagedata r:id="rId9" o:title=""/>
                </v:shape>
              </w:pict>
            </w:r>
            <w:r w:rsidR="00555554" w:rsidRPr="006629C8">
              <w:t xml:space="preserve">  </w:t>
            </w:r>
            <w:hyperlink r:id="rId12"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industry expert and an employer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59B90D7F" w:rsidR="00E71C39" w:rsidRDefault="00397C43" w:rsidP="00E71C39">
            <w:pPr>
              <w:pStyle w:val="NormalArial"/>
              <w:spacing w:before="120"/>
              <w:rPr>
                <w:iCs/>
                <w:kern w:val="24"/>
              </w:rPr>
            </w:pPr>
            <w:r>
              <w:pict w14:anchorId="200A7673">
                <v:shape id="_x0000_i1028" type="#_x0000_t75" style="width:15.75pt;height:15pt">
                  <v:imagedata r:id="rId13" o:title=""/>
                </v:shape>
              </w:pict>
            </w:r>
            <w:r w:rsidR="00E71C39" w:rsidRPr="006629C8">
              <w:t xml:space="preserve">  </w:t>
            </w:r>
            <w:r w:rsidR="00ED3965" w:rsidRPr="00344591">
              <w:rPr>
                <w:iCs/>
                <w:kern w:val="24"/>
              </w:rPr>
              <w:t>General system and/or process improvement(s)</w:t>
            </w:r>
          </w:p>
          <w:p w14:paraId="17096D73" w14:textId="206C2718" w:rsidR="00E71C39" w:rsidRDefault="00397C43" w:rsidP="00E71C39">
            <w:pPr>
              <w:pStyle w:val="NormalArial"/>
              <w:spacing w:before="120"/>
              <w:rPr>
                <w:iCs/>
                <w:kern w:val="24"/>
              </w:rPr>
            </w:pPr>
            <w:r>
              <w:pict w14:anchorId="4C6ED319">
                <v:shape id="_x0000_i1029" type="#_x0000_t75" style="width:15.75pt;height:15pt">
                  <v:imagedata r:id="rId9" o:title=""/>
                </v:shape>
              </w:pict>
            </w:r>
            <w:r w:rsidR="00E71C39" w:rsidRPr="006629C8">
              <w:t xml:space="preserve">  </w:t>
            </w:r>
            <w:r w:rsidR="00E71C39">
              <w:rPr>
                <w:iCs/>
                <w:kern w:val="24"/>
              </w:rPr>
              <w:t>Regulatory requirements</w:t>
            </w:r>
          </w:p>
          <w:p w14:paraId="5FB89AD5" w14:textId="5B01C4F1" w:rsidR="00E71C39" w:rsidRPr="00CD242D" w:rsidRDefault="00397C43" w:rsidP="00E71C39">
            <w:pPr>
              <w:pStyle w:val="NormalArial"/>
              <w:spacing w:before="120"/>
              <w:rPr>
                <w:rFonts w:cs="Arial"/>
                <w:color w:val="000000"/>
              </w:rPr>
            </w:pPr>
            <w:r>
              <w:pict w14:anchorId="52A53E32">
                <v:shape id="_x0000_i1030" type="#_x0000_t75" style="width:15.75pt;height:15pt">
                  <v:imagedata r:id="rId9"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lastRenderedPageBreak/>
              <w:t xml:space="preserve">(please select </w:t>
            </w:r>
            <w:r w:rsidR="00555554">
              <w:rPr>
                <w:i/>
                <w:sz w:val="20"/>
                <w:szCs w:val="20"/>
              </w:rPr>
              <w:t>ONLY ONE – if more than one apply, please select the ONE that is most relevant)</w:t>
            </w:r>
          </w:p>
        </w:tc>
      </w:tr>
      <w:tr w:rsidR="00625E5D" w14:paraId="3F80A5FA" w14:textId="77777777" w:rsidTr="00B43F37">
        <w:trPr>
          <w:trHeight w:val="518"/>
        </w:trPr>
        <w:tc>
          <w:tcPr>
            <w:tcW w:w="2880" w:type="dxa"/>
            <w:gridSpan w:val="2"/>
            <w:shd w:val="clear" w:color="auto" w:fill="FFFFFF"/>
            <w:vAlign w:val="center"/>
          </w:tcPr>
          <w:p w14:paraId="6ABB5F27" w14:textId="61EC6BB8" w:rsidR="00625E5D" w:rsidRDefault="00555554" w:rsidP="00865C97">
            <w:pPr>
              <w:pStyle w:val="Header"/>
              <w:spacing w:before="120" w:after="120"/>
            </w:pPr>
            <w:r>
              <w:lastRenderedPageBreak/>
              <w:t>Justification of Reason for Revision and Market Impacts</w:t>
            </w:r>
          </w:p>
        </w:tc>
        <w:tc>
          <w:tcPr>
            <w:tcW w:w="7560" w:type="dxa"/>
            <w:gridSpan w:val="2"/>
            <w:vAlign w:val="center"/>
          </w:tcPr>
          <w:p w14:paraId="1850715F" w14:textId="366DC34A" w:rsidR="003A0372" w:rsidRDefault="004B2E9A" w:rsidP="004B2E9A">
            <w:pPr>
              <w:pStyle w:val="NormalArial"/>
              <w:spacing w:before="120" w:after="120"/>
            </w:pPr>
            <w:r>
              <w:t>NPRR1177</w:t>
            </w:r>
            <w:r w:rsidR="00A663A5">
              <w:t>, Enhance Exceptional Fuel Cost Process,</w:t>
            </w:r>
            <w:r w:rsidR="00DE3B0C">
              <w:t xml:space="preserve"> provided a solution </w:t>
            </w:r>
            <w:r w:rsidR="001F541E">
              <w:t xml:space="preserve">to the issue </w:t>
            </w:r>
            <w:r w:rsidR="00DE3B0C">
              <w:t xml:space="preserve">that </w:t>
            </w:r>
            <w:r w:rsidR="001F541E" w:rsidRPr="001F541E">
              <w:t xml:space="preserve">Generation Resources </w:t>
            </w:r>
            <w:r w:rsidR="001F541E">
              <w:t>are unable</w:t>
            </w:r>
            <w:r w:rsidR="001F541E" w:rsidRPr="001F541E">
              <w:t xml:space="preserve"> to reflect their </w:t>
            </w:r>
            <w:r w:rsidR="009269A5">
              <w:t xml:space="preserve">actual </w:t>
            </w:r>
            <w:r w:rsidR="001F541E" w:rsidRPr="001F541E">
              <w:t>costs, including contractual costs, in their Energy Offer Curves without the risk of Real-Time mitigation that will result in unrecoverable financial losses.</w:t>
            </w:r>
            <w:r w:rsidR="00DE3B0C">
              <w:t xml:space="preserve">  </w:t>
            </w:r>
            <w:r w:rsidR="00A663A5">
              <w:t>When NPRR1177 was approved in June 2023</w:t>
            </w:r>
            <w:r w:rsidR="009D3C26">
              <w:t xml:space="preserve">, </w:t>
            </w:r>
            <w:r w:rsidR="00A663A5">
              <w:t>a</w:t>
            </w:r>
            <w:r w:rsidR="009D3C26">
              <w:t xml:space="preserve"> </w:t>
            </w:r>
            <w:r>
              <w:t xml:space="preserve">sunset date </w:t>
            </w:r>
            <w:r w:rsidR="00DE3B0C">
              <w:t xml:space="preserve">was </w:t>
            </w:r>
            <w:r>
              <w:t xml:space="preserve">implemented as an </w:t>
            </w:r>
            <w:r w:rsidR="00A663A5">
              <w:t xml:space="preserve">incentive </w:t>
            </w:r>
            <w:r>
              <w:t xml:space="preserve">to develop </w:t>
            </w:r>
            <w:r w:rsidR="00EA27E4">
              <w:t xml:space="preserve">an </w:t>
            </w:r>
            <w:r>
              <w:t>a</w:t>
            </w:r>
            <w:r w:rsidR="00EA27E4">
              <w:t>lternative</w:t>
            </w:r>
            <w:r>
              <w:t xml:space="preserve"> long term solution. </w:t>
            </w:r>
            <w:r w:rsidR="00A663A5">
              <w:t xml:space="preserve"> </w:t>
            </w:r>
            <w:r>
              <w:t xml:space="preserve">However, no </w:t>
            </w:r>
            <w:r w:rsidR="003A0372">
              <w:t xml:space="preserve">replacement </w:t>
            </w:r>
            <w:r>
              <w:t xml:space="preserve">solution </w:t>
            </w:r>
            <w:r w:rsidR="001F541E">
              <w:t xml:space="preserve">had been </w:t>
            </w:r>
            <w:r>
              <w:t>identified</w:t>
            </w:r>
            <w:r w:rsidR="00DE3B0C">
              <w:t xml:space="preserve"> before NPRR1177 expired in December 2024</w:t>
            </w:r>
            <w:r>
              <w:t>.</w:t>
            </w:r>
            <w:r w:rsidR="00DE3B0C">
              <w:t xml:space="preserve">  </w:t>
            </w:r>
            <w:r w:rsidR="00EA27E4">
              <w:t xml:space="preserve">Therefore, </w:t>
            </w:r>
            <w:r w:rsidR="00DE3B0C">
              <w:t>Constellation files this NPRR to reinstitue the process developed in NPRR1177</w:t>
            </w:r>
            <w:r w:rsidR="001F541E">
              <w:t>.</w:t>
            </w:r>
            <w:r w:rsidR="00DE3B0C">
              <w:t xml:space="preserve"> </w:t>
            </w:r>
            <w:r>
              <w:t xml:space="preserve"> Constellation has </w:t>
            </w:r>
            <w:r w:rsidR="003A0372">
              <w:t xml:space="preserve">also </w:t>
            </w:r>
            <w:r>
              <w:t xml:space="preserve">requested </w:t>
            </w:r>
            <w:r w:rsidR="001F541E">
              <w:t>the need for a</w:t>
            </w:r>
            <w:r w:rsidR="00EA27E4">
              <w:t>dditional</w:t>
            </w:r>
            <w:r w:rsidR="001F541E">
              <w:t xml:space="preserve"> solution</w:t>
            </w:r>
            <w:r w:rsidR="00EA27E4">
              <w:t>s</w:t>
            </w:r>
            <w:r w:rsidR="003A0372">
              <w:t xml:space="preserve"> </w:t>
            </w:r>
            <w:r>
              <w:t xml:space="preserve">be </w:t>
            </w:r>
            <w:r w:rsidR="00EA27E4">
              <w:t xml:space="preserve">explored </w:t>
            </w:r>
            <w:r w:rsidR="003A0372">
              <w:t xml:space="preserve">as </w:t>
            </w:r>
            <w:r w:rsidR="001F541E">
              <w:t xml:space="preserve">an </w:t>
            </w:r>
            <w:r>
              <w:t>action item for TAC/WMS to address.</w:t>
            </w:r>
          </w:p>
          <w:p w14:paraId="23248D50" w14:textId="765D10BA" w:rsidR="003A0372" w:rsidRDefault="003A0372" w:rsidP="003A0372">
            <w:pPr>
              <w:pStyle w:val="NormalArial"/>
              <w:spacing w:before="120" w:after="120"/>
            </w:pPr>
            <w:r>
              <w:t xml:space="preserve">In order to preserve reliability and reduce market costs, Generation Resources need the ability to reflect their costs, including contractual costs, in their Energy Offer Curves without the risk of Real-Time mitigation that will result in unrecoverable financial losses.  Currently Generation Resources that are mitigated have no mechanism to recover their costs, which can be substantial.  This NPRR provides a </w:t>
            </w:r>
            <w:r w:rsidRPr="00051708">
              <w:t>solution that leverages the existing Exceptional Fuel Cost processes to</w:t>
            </w:r>
            <w:r>
              <w:t xml:space="preserve"> include the ability to include contractual costs</w:t>
            </w:r>
            <w:r w:rsidRPr="00051708">
              <w:t xml:space="preserve">.  Additionally, </w:t>
            </w:r>
            <w:r>
              <w:t xml:space="preserve">this NPRR </w:t>
            </w:r>
            <w:r w:rsidR="00314D9C">
              <w:t xml:space="preserve">improves the existing process by </w:t>
            </w:r>
            <w:r>
              <w:t>giv</w:t>
            </w:r>
            <w:r w:rsidR="00314D9C">
              <w:t>ing</w:t>
            </w:r>
            <w:r>
              <w:t xml:space="preserve"> ERCOT the discretion to reject any ineligible costs </w:t>
            </w:r>
            <w:r w:rsidRPr="00051708">
              <w:t xml:space="preserve">submitted by the </w:t>
            </w:r>
            <w:r w:rsidR="00A663A5">
              <w:t>Qualified Scheduling Entity (</w:t>
            </w:r>
            <w:r w:rsidRPr="00051708">
              <w:t>QSE</w:t>
            </w:r>
            <w:r w:rsidR="00A663A5">
              <w:t>)</w:t>
            </w:r>
            <w:r w:rsidRPr="00051708">
              <w:t>.</w:t>
            </w:r>
            <w:r>
              <w:t xml:space="preserve"> </w:t>
            </w:r>
          </w:p>
          <w:p w14:paraId="313E5647" w14:textId="6E770E16" w:rsidR="00625E5D" w:rsidRPr="00625E5D" w:rsidRDefault="004B2E9A" w:rsidP="00314D9C">
            <w:pPr>
              <w:pStyle w:val="NormalArial"/>
              <w:spacing w:before="120" w:after="120"/>
              <w:rPr>
                <w:iCs/>
                <w:kern w:val="24"/>
              </w:rPr>
            </w:pPr>
            <w:r>
              <w:t xml:space="preserve">This process </w:t>
            </w:r>
            <w:r w:rsidR="003A0372">
              <w:t xml:space="preserve">is necessary </w:t>
            </w:r>
            <w:r>
              <w:t xml:space="preserve">for Resources to recognize fuel, </w:t>
            </w:r>
            <w:r w:rsidR="009D3C26">
              <w:t>transportation</w:t>
            </w:r>
            <w:r w:rsidR="00A663A5">
              <w:t>,</w:t>
            </w:r>
            <w:r>
              <w:t xml:space="preserve"> and contractual costs.  </w:t>
            </w:r>
            <w:r w:rsidR="008C1542">
              <w:t xml:space="preserve">This NPRR can be replaced </w:t>
            </w:r>
            <w:r w:rsidR="00EA27E4">
              <w:t>if</w:t>
            </w:r>
            <w:r>
              <w:t xml:space="preserve"> a </w:t>
            </w:r>
            <w:r w:rsidR="008C1542">
              <w:t xml:space="preserve">more efficient </w:t>
            </w:r>
            <w:r w:rsidR="00EA27E4">
              <w:t xml:space="preserve">and less </w:t>
            </w:r>
            <w:r w:rsidR="007F71BC">
              <w:t xml:space="preserve">administratively </w:t>
            </w:r>
            <w:r w:rsidR="00EA27E4">
              <w:t xml:space="preserve">burdensome </w:t>
            </w:r>
            <w:r w:rsidR="008C1542">
              <w:t xml:space="preserve">solution </w:t>
            </w:r>
            <w:r>
              <w:t>is identified</w:t>
            </w:r>
            <w:r w:rsidR="008C1542">
              <w:t xml:space="preserve">.  Until then </w:t>
            </w:r>
            <w:r>
              <w:t xml:space="preserve">there still needs to be a process today that will allow for resources to appropriately reflect their marginal costs. </w:t>
            </w:r>
            <w:r w:rsidR="00A663A5">
              <w:t xml:space="preserve"> </w:t>
            </w:r>
            <w:r>
              <w:t xml:space="preserve">The existing </w:t>
            </w:r>
            <w:r w:rsidR="00A663A5">
              <w:t>E</w:t>
            </w:r>
            <w:r>
              <w:t xml:space="preserve">xceptional </w:t>
            </w:r>
            <w:r w:rsidR="00A663A5">
              <w:t>F</w:t>
            </w:r>
            <w:r>
              <w:t xml:space="preserve">uel </w:t>
            </w:r>
            <w:r w:rsidR="00A663A5">
              <w:t>C</w:t>
            </w:r>
            <w:r>
              <w:t xml:space="preserve">ost process is outdated as it is based on actual purchased fuel or the Weighted Average Fuel Price. </w:t>
            </w:r>
            <w:r w:rsidR="00A663A5">
              <w:t xml:space="preserve"> </w:t>
            </w:r>
            <w:r>
              <w:t xml:space="preserve">For some gas generation resources that have fixed contract pricing, it is easier to determine fuel/transportation costs. </w:t>
            </w:r>
            <w:r w:rsidR="00A663A5">
              <w:t xml:space="preserve"> </w:t>
            </w:r>
            <w:r>
              <w:t xml:space="preserve">In reality, many gas generation resources do not operate on purchased fuel but instead are charged for fuel and transport based on a variety of dynamic metrics including contractual provisions or spot market fuel/transport prices. </w:t>
            </w:r>
            <w:r w:rsidR="00A663A5">
              <w:t xml:space="preserve"> </w:t>
            </w:r>
            <w:r>
              <w:t xml:space="preserve">The historical approach does not align with </w:t>
            </w:r>
            <w:r w:rsidR="008C1542">
              <w:t>today’s</w:t>
            </w:r>
            <w:r>
              <w:t xml:space="preserve"> forward</w:t>
            </w:r>
            <w:r w:rsidR="008C1542">
              <w:t>-</w:t>
            </w:r>
            <w:r>
              <w:t xml:space="preserve">looking </w:t>
            </w:r>
            <w:r w:rsidR="008C1542">
              <w:t xml:space="preserve">practice </w:t>
            </w:r>
            <w:r>
              <w:t xml:space="preserve">that determines fuel and transportation costs. </w:t>
            </w:r>
            <w:r w:rsidR="00A663A5">
              <w:t xml:space="preserve"> </w:t>
            </w:r>
            <w:r>
              <w:t>The changes in the NPRR provide</w:t>
            </w:r>
            <w:r w:rsidR="00314D9C">
              <w:t xml:space="preserve"> </w:t>
            </w:r>
            <w:r w:rsidR="008C1542">
              <w:t>t</w:t>
            </w:r>
            <w:r w:rsidR="00314D9C">
              <w:t>he</w:t>
            </w:r>
            <w:r>
              <w:t xml:space="preserve"> enhancements </w:t>
            </w:r>
            <w:r w:rsidR="00314D9C">
              <w:t xml:space="preserve">needed to </w:t>
            </w:r>
            <w:r>
              <w:t>allow resources to</w:t>
            </w:r>
            <w:r w:rsidR="00314D9C">
              <w:t xml:space="preserve"> reflect the</w:t>
            </w:r>
            <w:r w:rsidR="001B0B1A">
              <w:t>ir</w:t>
            </w:r>
            <w:r w:rsidR="008C1542">
              <w:t xml:space="preserve"> actual</w:t>
            </w:r>
            <w:r w:rsidR="00314D9C">
              <w:t xml:space="preserve"> costs.</w:t>
            </w:r>
          </w:p>
        </w:tc>
      </w:tr>
      <w:tr w:rsidR="00B43F37" w14:paraId="674BCEB3" w14:textId="77777777" w:rsidTr="00B43F37">
        <w:trPr>
          <w:trHeight w:val="518"/>
        </w:trPr>
        <w:tc>
          <w:tcPr>
            <w:tcW w:w="2880" w:type="dxa"/>
            <w:gridSpan w:val="2"/>
            <w:shd w:val="clear" w:color="auto" w:fill="FFFFFF"/>
            <w:vAlign w:val="center"/>
          </w:tcPr>
          <w:p w14:paraId="71DD741B" w14:textId="61C1B5A9" w:rsidR="00B43F37" w:rsidRDefault="00B43F37" w:rsidP="00B43F37">
            <w:pPr>
              <w:pStyle w:val="Header"/>
              <w:spacing w:before="120" w:after="120"/>
            </w:pPr>
            <w:r w:rsidRPr="0027027D">
              <w:t>PRS Decision</w:t>
            </w:r>
          </w:p>
        </w:tc>
        <w:tc>
          <w:tcPr>
            <w:tcW w:w="7560" w:type="dxa"/>
            <w:gridSpan w:val="2"/>
            <w:vAlign w:val="center"/>
          </w:tcPr>
          <w:p w14:paraId="1D6E9941" w14:textId="77777777" w:rsidR="00B43F37" w:rsidRDefault="00B43F37" w:rsidP="00B43F37">
            <w:pPr>
              <w:pStyle w:val="NormalArial"/>
              <w:spacing w:before="120" w:after="120"/>
            </w:pPr>
            <w:r>
              <w:t>On 5/14/25, PRS voted unanimously to table NPRR1279 and refer the issue to WMS.  All Market Segments participated in the vote.</w:t>
            </w:r>
          </w:p>
          <w:p w14:paraId="57BC2106" w14:textId="7CEEE9BB" w:rsidR="00873418" w:rsidRDefault="00873418" w:rsidP="00B43F37">
            <w:pPr>
              <w:pStyle w:val="NormalArial"/>
              <w:spacing w:before="120" w:after="120"/>
            </w:pPr>
            <w:r>
              <w:lastRenderedPageBreak/>
              <w:t>On 7/16/25, PRS voted unanimously to recommend approval of NPRR1279 as submitted.  All Market Segments participated in the vote.</w:t>
            </w:r>
          </w:p>
        </w:tc>
      </w:tr>
      <w:tr w:rsidR="00B43F37" w14:paraId="19F54C8E" w14:textId="77777777" w:rsidTr="00BC2D06">
        <w:trPr>
          <w:trHeight w:val="518"/>
        </w:trPr>
        <w:tc>
          <w:tcPr>
            <w:tcW w:w="2880" w:type="dxa"/>
            <w:gridSpan w:val="2"/>
            <w:tcBorders>
              <w:bottom w:val="single" w:sz="4" w:space="0" w:color="auto"/>
            </w:tcBorders>
            <w:shd w:val="clear" w:color="auto" w:fill="FFFFFF"/>
            <w:vAlign w:val="center"/>
          </w:tcPr>
          <w:p w14:paraId="17CCC48E" w14:textId="5F62F892" w:rsidR="00B43F37" w:rsidRDefault="00B43F37" w:rsidP="00B43F37">
            <w:pPr>
              <w:pStyle w:val="Header"/>
              <w:spacing w:before="120" w:after="120"/>
            </w:pPr>
            <w:r w:rsidRPr="0027027D">
              <w:lastRenderedPageBreak/>
              <w:t>Summary of PRS Discussion</w:t>
            </w:r>
          </w:p>
        </w:tc>
        <w:tc>
          <w:tcPr>
            <w:tcW w:w="7560" w:type="dxa"/>
            <w:gridSpan w:val="2"/>
            <w:tcBorders>
              <w:bottom w:val="single" w:sz="4" w:space="0" w:color="auto"/>
            </w:tcBorders>
            <w:vAlign w:val="center"/>
          </w:tcPr>
          <w:p w14:paraId="4E29ED00" w14:textId="77777777" w:rsidR="00B43F37" w:rsidRDefault="00B43F37" w:rsidP="00B43F37">
            <w:pPr>
              <w:pStyle w:val="NormalArial"/>
              <w:spacing w:before="120" w:after="120"/>
            </w:pPr>
            <w:r>
              <w:t>On 5/14/25, the sponsor reviewed NPRR1279.  Participants requested additional discussion at WMS.</w:t>
            </w:r>
          </w:p>
          <w:p w14:paraId="259D2DDD" w14:textId="1C792494" w:rsidR="00397C43" w:rsidRDefault="00397C43" w:rsidP="00B43F37">
            <w:pPr>
              <w:pStyle w:val="NormalArial"/>
              <w:spacing w:before="120" w:after="120"/>
            </w:pPr>
            <w:r>
              <w:t>On 7/16/25, participants discussed recommending a sunset date of April 1, 2027 when the Impact Analysis for NPRR1279 is considered.</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43F37" w:rsidRPr="00895AB9" w14:paraId="126F5E27" w14:textId="77777777" w:rsidTr="005A2A87">
        <w:trPr>
          <w:trHeight w:val="432"/>
        </w:trPr>
        <w:tc>
          <w:tcPr>
            <w:tcW w:w="10440" w:type="dxa"/>
            <w:gridSpan w:val="2"/>
            <w:shd w:val="clear" w:color="auto" w:fill="FFFFFF"/>
            <w:vAlign w:val="center"/>
          </w:tcPr>
          <w:p w14:paraId="6F0E4B65" w14:textId="77777777" w:rsidR="00B43F37" w:rsidRPr="00895AB9" w:rsidRDefault="00B43F37" w:rsidP="005A2A87">
            <w:pPr>
              <w:pStyle w:val="NormalArial"/>
              <w:ind w:hanging="2"/>
              <w:jc w:val="center"/>
              <w:rPr>
                <w:b/>
              </w:rPr>
            </w:pPr>
            <w:r>
              <w:rPr>
                <w:b/>
              </w:rPr>
              <w:t>Opinions</w:t>
            </w:r>
          </w:p>
        </w:tc>
      </w:tr>
      <w:tr w:rsidR="00B43F37" w:rsidRPr="00550B01" w14:paraId="6BF2CCD3" w14:textId="77777777" w:rsidTr="005A2A87">
        <w:trPr>
          <w:trHeight w:val="432"/>
        </w:trPr>
        <w:tc>
          <w:tcPr>
            <w:tcW w:w="2880" w:type="dxa"/>
            <w:shd w:val="clear" w:color="auto" w:fill="FFFFFF"/>
            <w:vAlign w:val="center"/>
          </w:tcPr>
          <w:p w14:paraId="557BA667" w14:textId="77777777" w:rsidR="00B43F37" w:rsidRPr="0027027D" w:rsidRDefault="00B43F37" w:rsidP="005A2A87">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03ABAC04" w14:textId="77777777" w:rsidR="00B43F37" w:rsidRPr="00550B01" w:rsidRDefault="00B43F37" w:rsidP="005A2A87">
            <w:pPr>
              <w:pStyle w:val="NormalArial"/>
              <w:spacing w:before="120" w:after="120"/>
              <w:ind w:hanging="2"/>
            </w:pPr>
            <w:r w:rsidRPr="00550B01">
              <w:t>To be determined</w:t>
            </w:r>
          </w:p>
        </w:tc>
      </w:tr>
      <w:tr w:rsidR="00B43F37" w:rsidRPr="00F6614D" w14:paraId="0E95228A" w14:textId="77777777" w:rsidTr="005A2A87">
        <w:trPr>
          <w:trHeight w:val="432"/>
        </w:trPr>
        <w:tc>
          <w:tcPr>
            <w:tcW w:w="2880" w:type="dxa"/>
            <w:shd w:val="clear" w:color="auto" w:fill="FFFFFF"/>
            <w:vAlign w:val="center"/>
          </w:tcPr>
          <w:p w14:paraId="5CA89D68" w14:textId="77777777" w:rsidR="00B43F37" w:rsidRPr="0027027D" w:rsidRDefault="00B43F37" w:rsidP="005A2A87">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4BAB8834" w14:textId="77777777" w:rsidR="00B43F37" w:rsidRPr="00F6614D" w:rsidRDefault="00B43F37" w:rsidP="005A2A87">
            <w:pPr>
              <w:pStyle w:val="NormalArial"/>
              <w:spacing w:before="120" w:after="120"/>
              <w:ind w:hanging="2"/>
              <w:rPr>
                <w:b/>
                <w:bCs/>
              </w:rPr>
            </w:pPr>
            <w:r w:rsidRPr="00550B01">
              <w:t>To be determined</w:t>
            </w:r>
          </w:p>
        </w:tc>
      </w:tr>
      <w:tr w:rsidR="00B43F37" w:rsidRPr="00F6614D" w14:paraId="12E8BE43" w14:textId="77777777" w:rsidTr="005A2A87">
        <w:trPr>
          <w:trHeight w:val="432"/>
        </w:trPr>
        <w:tc>
          <w:tcPr>
            <w:tcW w:w="2880" w:type="dxa"/>
            <w:shd w:val="clear" w:color="auto" w:fill="FFFFFF"/>
            <w:vAlign w:val="center"/>
          </w:tcPr>
          <w:p w14:paraId="0A5AADFA" w14:textId="77777777" w:rsidR="00B43F37" w:rsidRPr="0027027D" w:rsidRDefault="00B43F37" w:rsidP="005A2A87">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53D0F8E1" w14:textId="77777777" w:rsidR="00B43F37" w:rsidRPr="00F6614D" w:rsidRDefault="00B43F37" w:rsidP="005A2A87">
            <w:pPr>
              <w:pStyle w:val="NormalArial"/>
              <w:spacing w:before="120" w:after="120"/>
              <w:ind w:hanging="2"/>
              <w:rPr>
                <w:b/>
                <w:bCs/>
              </w:rPr>
            </w:pPr>
            <w:r w:rsidRPr="00550B01">
              <w:t>To be determined</w:t>
            </w:r>
          </w:p>
        </w:tc>
      </w:tr>
      <w:tr w:rsidR="00B43F37" w:rsidRPr="00F6614D" w14:paraId="3C76A374" w14:textId="77777777" w:rsidTr="005A2A87">
        <w:trPr>
          <w:trHeight w:val="432"/>
        </w:trPr>
        <w:tc>
          <w:tcPr>
            <w:tcW w:w="2880" w:type="dxa"/>
            <w:shd w:val="clear" w:color="auto" w:fill="FFFFFF"/>
            <w:vAlign w:val="center"/>
          </w:tcPr>
          <w:p w14:paraId="05D7C0BF" w14:textId="77777777" w:rsidR="00B43F37" w:rsidRPr="0027027D" w:rsidRDefault="00B43F37" w:rsidP="005A2A87">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410A1FE6" w14:textId="77777777" w:rsidR="00B43F37" w:rsidRPr="00F6614D" w:rsidRDefault="00B43F37" w:rsidP="005A2A87">
            <w:pPr>
              <w:pStyle w:val="NormalArial"/>
              <w:spacing w:before="120" w:after="120"/>
              <w:ind w:hanging="2"/>
              <w:rPr>
                <w:b/>
                <w:bCs/>
              </w:rPr>
            </w:pPr>
            <w:r w:rsidRPr="00550B01">
              <w:t>To be determined</w:t>
            </w:r>
          </w:p>
        </w:tc>
      </w:tr>
    </w:tbl>
    <w:p w14:paraId="5E65697B" w14:textId="77777777" w:rsidR="00B43F37" w:rsidRPr="00D85807" w:rsidRDefault="00B43F3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C32DAA" w14:paraId="18960E6E" w14:textId="77777777" w:rsidTr="00D176CF">
        <w:trPr>
          <w:cantSplit/>
          <w:trHeight w:val="432"/>
        </w:trPr>
        <w:tc>
          <w:tcPr>
            <w:tcW w:w="2880" w:type="dxa"/>
            <w:shd w:val="clear" w:color="auto" w:fill="FFFFFF"/>
            <w:vAlign w:val="center"/>
          </w:tcPr>
          <w:p w14:paraId="3D988A51" w14:textId="751CBC44" w:rsidR="00C32DAA" w:rsidRPr="00176375" w:rsidRDefault="00C32DAA" w:rsidP="00C32DAA">
            <w:pPr>
              <w:pStyle w:val="Header"/>
              <w:rPr>
                <w:bCs w:val="0"/>
              </w:rPr>
            </w:pPr>
            <w:r w:rsidRPr="00B93CA0">
              <w:rPr>
                <w:bCs w:val="0"/>
              </w:rPr>
              <w:t>Name</w:t>
            </w:r>
          </w:p>
        </w:tc>
        <w:tc>
          <w:tcPr>
            <w:tcW w:w="7560" w:type="dxa"/>
            <w:vAlign w:val="center"/>
          </w:tcPr>
          <w:p w14:paraId="1FFF1A06" w14:textId="4E060949" w:rsidR="00C32DAA" w:rsidRDefault="00C32DAA" w:rsidP="00C32DAA">
            <w:pPr>
              <w:pStyle w:val="NormalArial"/>
            </w:pPr>
            <w:r>
              <w:t>Andy Nguyen</w:t>
            </w:r>
          </w:p>
        </w:tc>
      </w:tr>
      <w:tr w:rsidR="00C32DAA" w14:paraId="7FB64D61" w14:textId="77777777" w:rsidTr="00D176CF">
        <w:trPr>
          <w:cantSplit/>
          <w:trHeight w:val="432"/>
        </w:trPr>
        <w:tc>
          <w:tcPr>
            <w:tcW w:w="2880" w:type="dxa"/>
            <w:shd w:val="clear" w:color="auto" w:fill="FFFFFF"/>
            <w:vAlign w:val="center"/>
          </w:tcPr>
          <w:p w14:paraId="4FB458EB" w14:textId="77777777" w:rsidR="00C32DAA" w:rsidRPr="00B93CA0" w:rsidRDefault="00C32DAA" w:rsidP="00C32DAA">
            <w:pPr>
              <w:pStyle w:val="Header"/>
              <w:rPr>
                <w:bCs w:val="0"/>
              </w:rPr>
            </w:pPr>
            <w:r w:rsidRPr="00B93CA0">
              <w:rPr>
                <w:bCs w:val="0"/>
              </w:rPr>
              <w:t>E-mail Address</w:t>
            </w:r>
          </w:p>
        </w:tc>
        <w:tc>
          <w:tcPr>
            <w:tcW w:w="7560" w:type="dxa"/>
            <w:vAlign w:val="center"/>
          </w:tcPr>
          <w:p w14:paraId="54C409BC" w14:textId="589F0551" w:rsidR="00C32DAA" w:rsidRDefault="00C32DAA" w:rsidP="00C32DAA">
            <w:pPr>
              <w:pStyle w:val="NormalArial"/>
            </w:pPr>
            <w:hyperlink r:id="rId14" w:history="1">
              <w:r w:rsidRPr="007B2A2D">
                <w:rPr>
                  <w:rStyle w:val="Hyperlink"/>
                </w:rPr>
                <w:t>Andy.Nguyen@constellation.com</w:t>
              </w:r>
            </w:hyperlink>
            <w:r>
              <w:t xml:space="preserve"> </w:t>
            </w:r>
          </w:p>
        </w:tc>
      </w:tr>
      <w:tr w:rsidR="00C32DAA" w14:paraId="343A715E" w14:textId="77777777" w:rsidTr="00D176CF">
        <w:trPr>
          <w:cantSplit/>
          <w:trHeight w:val="432"/>
        </w:trPr>
        <w:tc>
          <w:tcPr>
            <w:tcW w:w="2880" w:type="dxa"/>
            <w:shd w:val="clear" w:color="auto" w:fill="FFFFFF"/>
            <w:vAlign w:val="center"/>
          </w:tcPr>
          <w:p w14:paraId="0FC38B83" w14:textId="77777777" w:rsidR="00C32DAA" w:rsidRPr="00B93CA0" w:rsidRDefault="00C32DAA" w:rsidP="00C32DAA">
            <w:pPr>
              <w:pStyle w:val="Header"/>
              <w:rPr>
                <w:bCs w:val="0"/>
              </w:rPr>
            </w:pPr>
            <w:r w:rsidRPr="00B93CA0">
              <w:rPr>
                <w:bCs w:val="0"/>
              </w:rPr>
              <w:t>Company</w:t>
            </w:r>
          </w:p>
        </w:tc>
        <w:tc>
          <w:tcPr>
            <w:tcW w:w="7560" w:type="dxa"/>
            <w:vAlign w:val="center"/>
          </w:tcPr>
          <w:p w14:paraId="5BCBCB13" w14:textId="679BDF6C" w:rsidR="00C32DAA" w:rsidRDefault="00C32DAA" w:rsidP="00C32DAA">
            <w:pPr>
              <w:pStyle w:val="NormalArial"/>
            </w:pPr>
            <w:r>
              <w:t>Constellation Energy Generation, LLC</w:t>
            </w:r>
          </w:p>
        </w:tc>
      </w:tr>
      <w:tr w:rsidR="00C32DAA"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C32DAA" w:rsidRPr="00B93CA0" w:rsidRDefault="00C32DAA" w:rsidP="00C32DAA">
            <w:pPr>
              <w:pStyle w:val="Header"/>
              <w:rPr>
                <w:bCs w:val="0"/>
              </w:rPr>
            </w:pPr>
            <w:r w:rsidRPr="00B93CA0">
              <w:rPr>
                <w:bCs w:val="0"/>
              </w:rPr>
              <w:t>Phone Number</w:t>
            </w:r>
          </w:p>
        </w:tc>
        <w:tc>
          <w:tcPr>
            <w:tcW w:w="7560" w:type="dxa"/>
            <w:tcBorders>
              <w:bottom w:val="single" w:sz="4" w:space="0" w:color="auto"/>
            </w:tcBorders>
            <w:vAlign w:val="center"/>
          </w:tcPr>
          <w:p w14:paraId="69130F99" w14:textId="61D71AC2" w:rsidR="00C32DAA" w:rsidRDefault="00C32DAA" w:rsidP="00C32DAA">
            <w:pPr>
              <w:pStyle w:val="NormalArial"/>
            </w:pPr>
            <w:r>
              <w:t>512-705-8618</w:t>
            </w:r>
          </w:p>
        </w:tc>
      </w:tr>
      <w:tr w:rsidR="00C32DAA" w14:paraId="5A40C307" w14:textId="77777777" w:rsidTr="00D176CF">
        <w:trPr>
          <w:cantSplit/>
          <w:trHeight w:val="432"/>
        </w:trPr>
        <w:tc>
          <w:tcPr>
            <w:tcW w:w="2880" w:type="dxa"/>
            <w:shd w:val="clear" w:color="auto" w:fill="FFFFFF"/>
            <w:vAlign w:val="center"/>
          </w:tcPr>
          <w:p w14:paraId="0D6A67F9" w14:textId="77777777" w:rsidR="00C32DAA" w:rsidRPr="00B93CA0" w:rsidRDefault="00C32DAA" w:rsidP="00C32DAA">
            <w:pPr>
              <w:pStyle w:val="Header"/>
              <w:rPr>
                <w:bCs w:val="0"/>
              </w:rPr>
            </w:pPr>
            <w:r>
              <w:rPr>
                <w:bCs w:val="0"/>
              </w:rPr>
              <w:t>Cell</w:t>
            </w:r>
            <w:r w:rsidRPr="00B93CA0">
              <w:rPr>
                <w:bCs w:val="0"/>
              </w:rPr>
              <w:t xml:space="preserve"> Number</w:t>
            </w:r>
          </w:p>
        </w:tc>
        <w:tc>
          <w:tcPr>
            <w:tcW w:w="7560" w:type="dxa"/>
            <w:vAlign w:val="center"/>
          </w:tcPr>
          <w:p w14:paraId="46237B5F" w14:textId="77777777" w:rsidR="00C32DAA" w:rsidRDefault="00C32DAA" w:rsidP="00C32DAA">
            <w:pPr>
              <w:pStyle w:val="NormalArial"/>
            </w:pPr>
          </w:p>
        </w:tc>
      </w:tr>
      <w:tr w:rsidR="00C32DAA"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C32DAA" w:rsidRPr="00B93CA0" w:rsidRDefault="00C32DAA" w:rsidP="00C32DAA">
            <w:pPr>
              <w:pStyle w:val="Header"/>
              <w:rPr>
                <w:bCs w:val="0"/>
              </w:rPr>
            </w:pPr>
            <w:r>
              <w:rPr>
                <w:bCs w:val="0"/>
              </w:rPr>
              <w:t>Market Segment</w:t>
            </w:r>
          </w:p>
        </w:tc>
        <w:tc>
          <w:tcPr>
            <w:tcW w:w="7560" w:type="dxa"/>
            <w:tcBorders>
              <w:bottom w:val="single" w:sz="4" w:space="0" w:color="auto"/>
            </w:tcBorders>
            <w:vAlign w:val="center"/>
          </w:tcPr>
          <w:p w14:paraId="2A021FEE" w14:textId="142A6D3B" w:rsidR="00C32DAA" w:rsidRDefault="00C32DAA" w:rsidP="00C32DAA">
            <w:pPr>
              <w:pStyle w:val="NormalArial"/>
            </w:pPr>
            <w:r>
              <w:t>Independent Generator</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3B4F8D3" w:rsidR="009A3772" w:rsidRPr="00D56D61" w:rsidRDefault="003D5ABD">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7DFFB8C" w:rsidR="009A3772" w:rsidRPr="00D56D61" w:rsidRDefault="003D5ABD">
            <w:pPr>
              <w:pStyle w:val="NormalArial"/>
            </w:pPr>
            <w:hyperlink r:id="rId15" w:history="1">
              <w:r w:rsidRPr="00BA0232">
                <w:rPr>
                  <w:rStyle w:val="Hyperlink"/>
                </w:rPr>
                <w:t>Brittney.Albracht@ercot.com</w:t>
              </w:r>
            </w:hyperlink>
            <w:r>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3174899" w:rsidR="009A3772" w:rsidRDefault="003D5ABD">
            <w:pPr>
              <w:pStyle w:val="NormalArial"/>
            </w:pPr>
            <w:r>
              <w:t>512-225-7027</w:t>
            </w:r>
          </w:p>
        </w:tc>
      </w:tr>
    </w:tbl>
    <w:p w14:paraId="1343BBA9" w14:textId="77777777" w:rsidR="00B43F37" w:rsidRDefault="00B43F37" w:rsidP="00B43F3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43F37" w14:paraId="43221D8E" w14:textId="77777777" w:rsidTr="005A2A8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882F5F2" w14:textId="77777777" w:rsidR="00B43F37" w:rsidRDefault="00B43F37" w:rsidP="005A2A87">
            <w:pPr>
              <w:pStyle w:val="NormalArial"/>
              <w:ind w:hanging="2"/>
              <w:jc w:val="center"/>
              <w:rPr>
                <w:b/>
              </w:rPr>
            </w:pPr>
            <w:r>
              <w:rPr>
                <w:b/>
              </w:rPr>
              <w:t>Comments Received</w:t>
            </w:r>
          </w:p>
        </w:tc>
      </w:tr>
      <w:tr w:rsidR="00B43F37" w14:paraId="7E2C9A1F" w14:textId="77777777" w:rsidTr="005A2A8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D4A5DC" w14:textId="77777777" w:rsidR="00B43F37" w:rsidRDefault="00B43F37" w:rsidP="005A2A87">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EEB9129" w14:textId="77777777" w:rsidR="00B43F37" w:rsidRDefault="00B43F37" w:rsidP="005A2A87">
            <w:pPr>
              <w:pStyle w:val="NormalArial"/>
              <w:ind w:hanging="2"/>
              <w:rPr>
                <w:b/>
              </w:rPr>
            </w:pPr>
            <w:r>
              <w:rPr>
                <w:b/>
              </w:rPr>
              <w:t>Comment Summary</w:t>
            </w:r>
          </w:p>
        </w:tc>
      </w:tr>
      <w:tr w:rsidR="00B43F37" w14:paraId="0820B67F" w14:textId="77777777" w:rsidTr="005A2A8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0219B5D" w14:textId="53FC1698" w:rsidR="00B43F37" w:rsidRPr="0027027D" w:rsidRDefault="00397C43" w:rsidP="005A2A87">
            <w:pPr>
              <w:spacing w:before="120" w:after="120"/>
              <w:rPr>
                <w:rFonts w:ascii="Arial" w:hAnsi="Arial"/>
              </w:rPr>
            </w:pPr>
            <w:r>
              <w:rPr>
                <w:rFonts w:ascii="Arial" w:hAnsi="Arial"/>
              </w:rPr>
              <w:lastRenderedPageBreak/>
              <w:t>WMS 060525</w:t>
            </w:r>
          </w:p>
        </w:tc>
        <w:tc>
          <w:tcPr>
            <w:tcW w:w="7560" w:type="dxa"/>
            <w:tcBorders>
              <w:top w:val="single" w:sz="4" w:space="0" w:color="auto"/>
              <w:left w:val="single" w:sz="4" w:space="0" w:color="auto"/>
              <w:bottom w:val="single" w:sz="4" w:space="0" w:color="auto"/>
              <w:right w:val="single" w:sz="4" w:space="0" w:color="auto"/>
            </w:tcBorders>
            <w:vAlign w:val="center"/>
          </w:tcPr>
          <w:p w14:paraId="7451FB40" w14:textId="764721BD" w:rsidR="00B43F37" w:rsidRPr="0027027D" w:rsidRDefault="00397C43" w:rsidP="005A2A87">
            <w:pPr>
              <w:spacing w:before="120" w:after="120"/>
              <w:rPr>
                <w:rFonts w:ascii="Arial" w:hAnsi="Arial"/>
              </w:rPr>
            </w:pPr>
            <w:r>
              <w:rPr>
                <w:rFonts w:ascii="Arial" w:hAnsi="Arial" w:cs="Arial"/>
              </w:rPr>
              <w:t>R</w:t>
            </w:r>
            <w:r>
              <w:rPr>
                <w:rFonts w:ascii="Arial" w:hAnsi="Arial" w:cs="Arial"/>
              </w:rPr>
              <w:t>equest</w:t>
            </w:r>
            <w:r>
              <w:rPr>
                <w:rFonts w:ascii="Arial" w:hAnsi="Arial" w:cs="Arial"/>
              </w:rPr>
              <w:t>ed</w:t>
            </w:r>
            <w:r>
              <w:rPr>
                <w:rFonts w:ascii="Arial" w:hAnsi="Arial" w:cs="Arial"/>
              </w:rPr>
              <w:t xml:space="preserve"> PRS continue to table NPRR1279 for further review by the Wholesale Market Working Group (WMWG) </w:t>
            </w:r>
          </w:p>
        </w:tc>
      </w:tr>
      <w:tr w:rsidR="00397C43" w14:paraId="6145F7CF" w14:textId="77777777" w:rsidTr="005A2A8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64A1729" w14:textId="778F16F1" w:rsidR="00397C43" w:rsidRDefault="00397C43" w:rsidP="005A2A87">
            <w:pPr>
              <w:spacing w:before="120" w:after="120"/>
              <w:rPr>
                <w:rFonts w:ascii="Arial" w:hAnsi="Arial"/>
              </w:rPr>
            </w:pPr>
            <w:r>
              <w:rPr>
                <w:rFonts w:ascii="Arial" w:hAnsi="Arial"/>
              </w:rPr>
              <w:t>WMS 071125</w:t>
            </w:r>
          </w:p>
        </w:tc>
        <w:tc>
          <w:tcPr>
            <w:tcW w:w="7560" w:type="dxa"/>
            <w:tcBorders>
              <w:top w:val="single" w:sz="4" w:space="0" w:color="auto"/>
              <w:left w:val="single" w:sz="4" w:space="0" w:color="auto"/>
              <w:bottom w:val="single" w:sz="4" w:space="0" w:color="auto"/>
              <w:right w:val="single" w:sz="4" w:space="0" w:color="auto"/>
            </w:tcBorders>
            <w:vAlign w:val="center"/>
          </w:tcPr>
          <w:p w14:paraId="73676977" w14:textId="6C369CB6" w:rsidR="00397C43" w:rsidRPr="0027027D" w:rsidRDefault="00397C43" w:rsidP="005A2A87">
            <w:pPr>
              <w:spacing w:before="120" w:after="120"/>
              <w:rPr>
                <w:rFonts w:ascii="Arial" w:hAnsi="Arial"/>
              </w:rPr>
            </w:pPr>
            <w:r>
              <w:rPr>
                <w:rFonts w:ascii="Arial" w:hAnsi="Arial" w:cs="Arial"/>
              </w:rPr>
              <w:t>E</w:t>
            </w:r>
            <w:r w:rsidRPr="00D14C55">
              <w:rPr>
                <w:rFonts w:ascii="Arial" w:hAnsi="Arial" w:cs="Arial"/>
              </w:rPr>
              <w:t>ndorse</w:t>
            </w:r>
            <w:r>
              <w:rPr>
                <w:rFonts w:ascii="Arial" w:hAnsi="Arial" w:cs="Arial"/>
              </w:rPr>
              <w:t>d</w:t>
            </w:r>
            <w:r w:rsidRPr="00D14C55">
              <w:rPr>
                <w:rFonts w:ascii="Arial" w:hAnsi="Arial" w:cs="Arial"/>
              </w:rPr>
              <w:t xml:space="preserve"> NPRR1279 as submitted with a sunset date of April 1, 2027</w:t>
            </w:r>
          </w:p>
        </w:tc>
      </w:tr>
    </w:tbl>
    <w:p w14:paraId="553F4D4F" w14:textId="77777777" w:rsidR="00B43F37" w:rsidRDefault="00B43F37" w:rsidP="00B43F3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43F37" w14:paraId="3A390B24" w14:textId="77777777" w:rsidTr="005A2A87">
        <w:trPr>
          <w:trHeight w:val="350"/>
        </w:trPr>
        <w:tc>
          <w:tcPr>
            <w:tcW w:w="10440" w:type="dxa"/>
            <w:tcBorders>
              <w:bottom w:val="single" w:sz="4" w:space="0" w:color="auto"/>
            </w:tcBorders>
            <w:shd w:val="clear" w:color="auto" w:fill="FFFFFF"/>
            <w:vAlign w:val="center"/>
          </w:tcPr>
          <w:p w14:paraId="7885A5DD" w14:textId="77777777" w:rsidR="00B43F37" w:rsidRDefault="00B43F37" w:rsidP="005A2A87">
            <w:pPr>
              <w:pStyle w:val="Header"/>
              <w:jc w:val="center"/>
            </w:pPr>
            <w:r>
              <w:t>Market Rules Notes</w:t>
            </w:r>
          </w:p>
        </w:tc>
      </w:tr>
    </w:tbl>
    <w:p w14:paraId="7A588B6A" w14:textId="5440AA86" w:rsidR="00B43F37" w:rsidRPr="00D56D61" w:rsidRDefault="00B43F37" w:rsidP="00B43F37">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877CFC6" w14:textId="77777777" w:rsidR="00BC2D06" w:rsidRPr="00FB509B" w:rsidRDefault="00BC2D06" w:rsidP="003D5ABD">
      <w:pPr>
        <w:rPr>
          <w:rFonts w:ascii="Arial" w:hAnsi="Arial" w:cs="Arial"/>
        </w:rPr>
      </w:pPr>
    </w:p>
    <w:p w14:paraId="6762F517" w14:textId="77777777" w:rsidR="00C32DAA" w:rsidRDefault="00C32DAA" w:rsidP="00C32DAA">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43EE7A07" w14:textId="77777777" w:rsidR="003D5ABD" w:rsidRPr="0087002F" w:rsidRDefault="003D5ABD" w:rsidP="003D5ABD">
      <w:pPr>
        <w:keepNext/>
        <w:tabs>
          <w:tab w:val="left" w:pos="900"/>
        </w:tabs>
        <w:spacing w:before="240" w:after="240"/>
        <w:ind w:left="900" w:hanging="900"/>
        <w:outlineLvl w:val="1"/>
        <w:rPr>
          <w:b/>
        </w:rPr>
      </w:pPr>
      <w:r w:rsidRPr="0087002F">
        <w:rPr>
          <w:b/>
        </w:rPr>
        <w:t>Exceptional Fuel Cost</w:t>
      </w:r>
    </w:p>
    <w:p w14:paraId="2ECC3D7A" w14:textId="2C82B6C2" w:rsidR="003D5ABD" w:rsidRDefault="003D5ABD" w:rsidP="003D5ABD">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(1)(d) of Section 4.4.9.4.1, Mitigated Offer Cap.</w:t>
      </w:r>
      <w:ins w:id="5" w:author="Constellation" w:date="2025-03-28T12:03:00Z" w16du:dateUtc="2025-03-28T17:03:00Z">
        <w:r>
          <w:t xml:space="preserve">  Fuel adders shall not include any fuel purchases included</w:t>
        </w:r>
      </w:ins>
      <w:ins w:id="6" w:author="Constellation" w:date="2025-03-28T12:04:00Z" w16du:dateUtc="2025-03-28T17:04:00Z">
        <w:r>
          <w:t xml:space="preserve"> in the submission of Exceptional Fuel Costs as described in paragraph (1)(d) of Section 4.4.9.4.1.</w:t>
        </w:r>
      </w:ins>
    </w:p>
    <w:p w14:paraId="4E246DFB" w14:textId="77777777" w:rsidR="00CC3C90" w:rsidRDefault="00CC3C90" w:rsidP="00CC3C90">
      <w:pPr>
        <w:pStyle w:val="H5"/>
        <w:spacing w:before="480"/>
      </w:pPr>
      <w:bookmarkStart w:id="7" w:name="_Toc402345609"/>
      <w:bookmarkStart w:id="8" w:name="_Toc405383892"/>
      <w:bookmarkStart w:id="9" w:name="_Toc405536995"/>
      <w:bookmarkStart w:id="10" w:name="_Toc440871782"/>
      <w:bookmarkStart w:id="11" w:name="_Toc135990657"/>
      <w:bookmarkStart w:id="12" w:name="_Toc142108940"/>
      <w:bookmarkStart w:id="13" w:name="_Toc142113785"/>
      <w:bookmarkStart w:id="14" w:name="_Hlk174541099"/>
      <w:r>
        <w:t>4.4.9.4.1</w:t>
      </w:r>
      <w:r>
        <w:tab/>
        <w:t>Mitigated Offer Cap</w:t>
      </w:r>
      <w:bookmarkEnd w:id="7"/>
      <w:bookmarkEnd w:id="8"/>
      <w:bookmarkEnd w:id="9"/>
      <w:bookmarkEnd w:id="10"/>
      <w:bookmarkEnd w:id="11"/>
      <w:r>
        <w:t xml:space="preserve"> </w:t>
      </w:r>
    </w:p>
    <w:p w14:paraId="669C27EC" w14:textId="77777777" w:rsidR="00CC3C90" w:rsidRDefault="00CC3C90" w:rsidP="00CC3C90">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C3C90" w:rsidRPr="004B32CF" w14:paraId="5CC82C66" w14:textId="77777777" w:rsidTr="00256FE1">
        <w:trPr>
          <w:trHeight w:val="386"/>
        </w:trPr>
        <w:tc>
          <w:tcPr>
            <w:tcW w:w="9350" w:type="dxa"/>
            <w:shd w:val="pct12" w:color="auto" w:fill="auto"/>
          </w:tcPr>
          <w:p w14:paraId="0FB47E9A" w14:textId="77777777" w:rsidR="00CC3C90" w:rsidRPr="004B32CF" w:rsidRDefault="00CC3C90" w:rsidP="00256FE1">
            <w:pPr>
              <w:spacing w:before="120" w:after="240"/>
              <w:rPr>
                <w:b/>
                <w:i/>
                <w:iCs/>
              </w:rPr>
            </w:pPr>
            <w:bookmarkStart w:id="15"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1A6982B5" w14:textId="77777777" w:rsidR="00CC3C90" w:rsidRPr="00630221" w:rsidRDefault="00CC3C90" w:rsidP="00256FE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15"/>
    <w:p w14:paraId="065C2C4F" w14:textId="77777777" w:rsidR="00CC3C90" w:rsidRDefault="00CC3C90" w:rsidP="00CC3C90">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91C91B7" w14:textId="77777777" w:rsidR="00CC3C90" w:rsidRDefault="00CC3C90" w:rsidP="00CC3C90">
      <w:pPr>
        <w:pStyle w:val="BodyText"/>
        <w:ind w:left="720" w:hanging="720"/>
      </w:pPr>
      <w:r>
        <w:t xml:space="preserve">Where, </w:t>
      </w:r>
    </w:p>
    <w:p w14:paraId="780EEA1A" w14:textId="77777777" w:rsidR="00CC3C90" w:rsidRDefault="00CC3C90" w:rsidP="00CC3C90">
      <w:pPr>
        <w:pStyle w:val="BodyText"/>
        <w:ind w:left="720"/>
      </w:pPr>
      <w:r>
        <w:t xml:space="preserve">If a QSE has submitted an Energy Offer Curve on behalf of a Generation Resource and the Generation Resource has approved verifiable costs, then </w:t>
      </w:r>
    </w:p>
    <w:p w14:paraId="6F37D25E" w14:textId="77777777" w:rsidR="00CC3C90" w:rsidRPr="005075CC" w:rsidRDefault="00CC3C90" w:rsidP="00CC3C90">
      <w:pPr>
        <w:pStyle w:val="BodyText"/>
        <w:ind w:left="810" w:hanging="810"/>
      </w:pPr>
      <w:r>
        <w:lastRenderedPageBreak/>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4B8E41C8" w14:textId="77777777" w:rsidR="00CC3C90" w:rsidRDefault="00CC3C90" w:rsidP="00CC3C90">
      <w:pPr>
        <w:pStyle w:val="BodyText"/>
        <w:ind w:left="720"/>
      </w:pPr>
      <w:r>
        <w:t xml:space="preserve">If a QSE has not submitted an Energy Offer Curve on behalf of a Generation Resource and the Generation Resource has approved verifiable costs, then </w:t>
      </w:r>
    </w:p>
    <w:p w14:paraId="2B7E6335" w14:textId="77777777" w:rsidR="00CC3C90" w:rsidRDefault="00CC3C90" w:rsidP="00CC3C90">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2AB0C205" w14:textId="77777777" w:rsidR="00CC3C90" w:rsidRDefault="00CC3C90" w:rsidP="00CC3C90">
      <w:r>
        <w:t>The above variables are defined as follows:</w:t>
      </w:r>
    </w:p>
    <w:tbl>
      <w:tblPr>
        <w:tblW w:w="5195" w:type="pct"/>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0"/>
        <w:gridCol w:w="1383"/>
        <w:gridCol w:w="6742"/>
      </w:tblGrid>
      <w:tr w:rsidR="00CC3C90" w14:paraId="211994ED" w14:textId="77777777" w:rsidTr="00256FE1">
        <w:trPr>
          <w:cantSplit/>
          <w:tblHeader/>
        </w:trPr>
        <w:tc>
          <w:tcPr>
            <w:tcW w:w="823" w:type="pct"/>
          </w:tcPr>
          <w:p w14:paraId="5A100485" w14:textId="77777777" w:rsidR="00CC3C90" w:rsidRDefault="00CC3C90" w:rsidP="00256FE1">
            <w:pPr>
              <w:pStyle w:val="TableHead"/>
            </w:pPr>
            <w:r>
              <w:t>Variable</w:t>
            </w:r>
          </w:p>
        </w:tc>
        <w:tc>
          <w:tcPr>
            <w:tcW w:w="703" w:type="pct"/>
          </w:tcPr>
          <w:p w14:paraId="338A3FD4" w14:textId="77777777" w:rsidR="00CC3C90" w:rsidRDefault="00CC3C90" w:rsidP="00256FE1">
            <w:pPr>
              <w:pStyle w:val="TableHead"/>
            </w:pPr>
            <w:r>
              <w:t>Unit</w:t>
            </w:r>
          </w:p>
        </w:tc>
        <w:tc>
          <w:tcPr>
            <w:tcW w:w="3473" w:type="pct"/>
          </w:tcPr>
          <w:p w14:paraId="59BF75DD" w14:textId="77777777" w:rsidR="00CC3C90" w:rsidRDefault="00CC3C90" w:rsidP="00256FE1">
            <w:pPr>
              <w:pStyle w:val="TableHead"/>
            </w:pPr>
            <w:r>
              <w:t>Definition</w:t>
            </w:r>
          </w:p>
        </w:tc>
      </w:tr>
      <w:tr w:rsidR="00CC3C90" w14:paraId="34F42FCC" w14:textId="77777777" w:rsidTr="00256FE1">
        <w:trPr>
          <w:cantSplit/>
        </w:trPr>
        <w:tc>
          <w:tcPr>
            <w:tcW w:w="823" w:type="pct"/>
          </w:tcPr>
          <w:p w14:paraId="6D730251" w14:textId="77777777" w:rsidR="00CC3C90" w:rsidRDefault="00CC3C90" w:rsidP="00256FE1">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03" w:type="pct"/>
          </w:tcPr>
          <w:p w14:paraId="702CBC6F" w14:textId="77777777" w:rsidR="00CC3C90" w:rsidRDefault="00CC3C90" w:rsidP="00256FE1">
            <w:pPr>
              <w:pStyle w:val="TableBody"/>
            </w:pPr>
            <w:r>
              <w:t>$/MWh</w:t>
            </w:r>
          </w:p>
        </w:tc>
        <w:tc>
          <w:tcPr>
            <w:tcW w:w="3473" w:type="pct"/>
          </w:tcPr>
          <w:p w14:paraId="7F45D473" w14:textId="77777777" w:rsidR="00CC3C90" w:rsidRDefault="00CC3C90" w:rsidP="00256FE1">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CC3C90" w14:paraId="11F1201E" w14:textId="77777777" w:rsidTr="00256FE1">
        <w:trPr>
          <w:cantSplit/>
        </w:trPr>
        <w:tc>
          <w:tcPr>
            <w:tcW w:w="823" w:type="pct"/>
          </w:tcPr>
          <w:p w14:paraId="16DA6DDE" w14:textId="77777777" w:rsidR="00CC3C90" w:rsidRDefault="00CC3C90" w:rsidP="00256FE1">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4B59F6F" w14:textId="77777777" w:rsidR="00CC3C90" w:rsidRDefault="00CC3C90" w:rsidP="00256FE1">
            <w:pPr>
              <w:pStyle w:val="TableBody"/>
            </w:pPr>
            <w:r>
              <w:t>MMBtu/MWh</w:t>
            </w:r>
          </w:p>
        </w:tc>
        <w:tc>
          <w:tcPr>
            <w:tcW w:w="3473" w:type="pct"/>
          </w:tcPr>
          <w:p w14:paraId="56B25198" w14:textId="77777777" w:rsidR="00CC3C90" w:rsidRDefault="00CC3C90" w:rsidP="00256FE1">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CC3C90" w14:paraId="319391F3" w14:textId="77777777" w:rsidTr="00256FE1">
        <w:trPr>
          <w:cantSplit/>
        </w:trPr>
        <w:tc>
          <w:tcPr>
            <w:tcW w:w="823" w:type="pct"/>
          </w:tcPr>
          <w:p w14:paraId="6A69E7F4" w14:textId="77777777" w:rsidR="00CC3C90" w:rsidRDefault="00CC3C90" w:rsidP="00256FE1">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BF4594C" w14:textId="77777777" w:rsidR="00CC3C90" w:rsidRDefault="00CC3C90" w:rsidP="00256FE1">
            <w:pPr>
              <w:pStyle w:val="TableBody"/>
            </w:pPr>
            <w:r>
              <w:t>MMBtu/MWh</w:t>
            </w:r>
          </w:p>
        </w:tc>
        <w:tc>
          <w:tcPr>
            <w:tcW w:w="3473" w:type="pct"/>
          </w:tcPr>
          <w:p w14:paraId="6812BAC2" w14:textId="77777777" w:rsidR="00CC3C90" w:rsidRDefault="00CC3C90" w:rsidP="00256FE1">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CC3C90" w14:paraId="44CD7081" w14:textId="77777777" w:rsidTr="00256FE1">
        <w:trPr>
          <w:cantSplit/>
        </w:trPr>
        <w:tc>
          <w:tcPr>
            <w:tcW w:w="823" w:type="pct"/>
          </w:tcPr>
          <w:p w14:paraId="0552D938" w14:textId="77777777" w:rsidR="00CC3C90" w:rsidRDefault="00CC3C90" w:rsidP="00256FE1">
            <w:pPr>
              <w:pStyle w:val="TableBody"/>
            </w:pPr>
            <w:r>
              <w:t>FIP</w:t>
            </w:r>
          </w:p>
        </w:tc>
        <w:tc>
          <w:tcPr>
            <w:tcW w:w="703" w:type="pct"/>
          </w:tcPr>
          <w:p w14:paraId="5663E6D3" w14:textId="77777777" w:rsidR="00CC3C90" w:rsidRDefault="00CC3C90" w:rsidP="00256FE1">
            <w:pPr>
              <w:pStyle w:val="TableBody"/>
            </w:pPr>
            <w:r>
              <w:t>$/MMBtu</w:t>
            </w:r>
          </w:p>
        </w:tc>
        <w:tc>
          <w:tcPr>
            <w:tcW w:w="3473" w:type="pct"/>
          </w:tcPr>
          <w:p w14:paraId="519B104E" w14:textId="77777777" w:rsidR="00CC3C90" w:rsidRDefault="00CC3C90" w:rsidP="00256FE1">
            <w:pPr>
              <w:pStyle w:val="TableBody"/>
              <w:rPr>
                <w:i/>
              </w:rPr>
            </w:pPr>
            <w:r>
              <w:rPr>
                <w:i/>
              </w:rPr>
              <w:t>Fuel Index Price</w:t>
            </w:r>
            <w:r>
              <w:t>—The natural gas index price as defined in Section 2.1, Definitions.</w:t>
            </w:r>
          </w:p>
        </w:tc>
      </w:tr>
      <w:tr w:rsidR="00CC3C90" w14:paraId="369DBC8C" w14:textId="77777777" w:rsidTr="00256FE1">
        <w:trPr>
          <w:cantSplit/>
        </w:trPr>
        <w:tc>
          <w:tcPr>
            <w:tcW w:w="823" w:type="pct"/>
          </w:tcPr>
          <w:p w14:paraId="1861DB7C" w14:textId="77777777" w:rsidR="00CC3C90" w:rsidRDefault="00CC3C90" w:rsidP="00256FE1">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D2DD69F" w14:textId="77777777" w:rsidR="00CC3C90" w:rsidRDefault="00CC3C90" w:rsidP="00256FE1">
            <w:pPr>
              <w:pStyle w:val="TableBody"/>
            </w:pPr>
            <w:r>
              <w:t>none</w:t>
            </w:r>
          </w:p>
        </w:tc>
        <w:tc>
          <w:tcPr>
            <w:tcW w:w="3473" w:type="pct"/>
          </w:tcPr>
          <w:p w14:paraId="628F82E7" w14:textId="77777777" w:rsidR="00CC3C90" w:rsidRDefault="00CC3C90" w:rsidP="00256FE1">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CC3C90" w14:paraId="2D50A138" w14:textId="77777777" w:rsidTr="00256FE1">
        <w:trPr>
          <w:cantSplit/>
        </w:trPr>
        <w:tc>
          <w:tcPr>
            <w:tcW w:w="823" w:type="pct"/>
          </w:tcPr>
          <w:p w14:paraId="5C571E86" w14:textId="77777777" w:rsidR="00CC3C90" w:rsidRDefault="00CC3C90" w:rsidP="00256FE1">
            <w:pPr>
              <w:pStyle w:val="TableBody"/>
            </w:pPr>
            <w:r>
              <w:t>FOP</w:t>
            </w:r>
          </w:p>
        </w:tc>
        <w:tc>
          <w:tcPr>
            <w:tcW w:w="703" w:type="pct"/>
          </w:tcPr>
          <w:p w14:paraId="153AE874" w14:textId="77777777" w:rsidR="00CC3C90" w:rsidRDefault="00CC3C90" w:rsidP="00256FE1">
            <w:pPr>
              <w:pStyle w:val="TableBody"/>
            </w:pPr>
            <w:r>
              <w:t>$/MMBtu</w:t>
            </w:r>
          </w:p>
        </w:tc>
        <w:tc>
          <w:tcPr>
            <w:tcW w:w="3473" w:type="pct"/>
          </w:tcPr>
          <w:p w14:paraId="0FF46197" w14:textId="77777777" w:rsidR="00CC3C90" w:rsidRDefault="00CC3C90" w:rsidP="00256FE1">
            <w:pPr>
              <w:pStyle w:val="TableBody"/>
              <w:rPr>
                <w:i/>
              </w:rPr>
            </w:pPr>
            <w:r>
              <w:rPr>
                <w:i/>
              </w:rPr>
              <w:t>Fuel Oil Price</w:t>
            </w:r>
            <w:r>
              <w:t>—The fuel oil index price as defined in Section 2.1.</w:t>
            </w:r>
          </w:p>
        </w:tc>
      </w:tr>
      <w:tr w:rsidR="00CC3C90" w14:paraId="53E68252" w14:textId="77777777" w:rsidTr="00256FE1">
        <w:trPr>
          <w:cantSplit/>
        </w:trPr>
        <w:tc>
          <w:tcPr>
            <w:tcW w:w="823" w:type="pct"/>
          </w:tcPr>
          <w:p w14:paraId="0945A023" w14:textId="77777777" w:rsidR="00CC3C90" w:rsidRDefault="00CC3C90" w:rsidP="00256FE1">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F1D1A6F" w14:textId="77777777" w:rsidR="00CC3C90" w:rsidRDefault="00CC3C90" w:rsidP="00256FE1">
            <w:pPr>
              <w:pStyle w:val="TableBody"/>
            </w:pPr>
            <w:r>
              <w:t>none</w:t>
            </w:r>
          </w:p>
        </w:tc>
        <w:tc>
          <w:tcPr>
            <w:tcW w:w="3473" w:type="pct"/>
          </w:tcPr>
          <w:p w14:paraId="2A8BE540" w14:textId="77777777" w:rsidR="00CC3C90" w:rsidRDefault="00CC3C90" w:rsidP="00256FE1">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CC3C90" w14:paraId="66D13005" w14:textId="77777777" w:rsidTr="00256FE1">
        <w:trPr>
          <w:cantSplit/>
        </w:trPr>
        <w:tc>
          <w:tcPr>
            <w:tcW w:w="823" w:type="pct"/>
          </w:tcPr>
          <w:p w14:paraId="4D2254DC" w14:textId="77777777" w:rsidR="00CC3C90" w:rsidRDefault="00CC3C90" w:rsidP="00256FE1">
            <w:pPr>
              <w:pStyle w:val="TableBody"/>
            </w:pPr>
            <w:r>
              <w:t>SFP</w:t>
            </w:r>
          </w:p>
        </w:tc>
        <w:tc>
          <w:tcPr>
            <w:tcW w:w="703" w:type="pct"/>
          </w:tcPr>
          <w:p w14:paraId="391E6A4B" w14:textId="77777777" w:rsidR="00CC3C90" w:rsidRDefault="00CC3C90" w:rsidP="00256FE1">
            <w:pPr>
              <w:pStyle w:val="TableBody"/>
            </w:pPr>
            <w:r>
              <w:t>$/MMBtu</w:t>
            </w:r>
          </w:p>
        </w:tc>
        <w:tc>
          <w:tcPr>
            <w:tcW w:w="3473" w:type="pct"/>
          </w:tcPr>
          <w:p w14:paraId="5EE08813" w14:textId="77777777" w:rsidR="00CC3C90" w:rsidRPr="00CE2093" w:rsidRDefault="00CC3C90" w:rsidP="00256FE1">
            <w:pPr>
              <w:pStyle w:val="TableBody"/>
            </w:pPr>
            <w:r>
              <w:rPr>
                <w:i/>
              </w:rPr>
              <w:t>Solid Fuel Price</w:t>
            </w:r>
            <w:r w:rsidRPr="007277E1">
              <w:rPr>
                <w:i/>
              </w:rPr>
              <w:t>—</w:t>
            </w:r>
            <w:r>
              <w:t xml:space="preserve">The solid fuel index price is $1.50.  </w:t>
            </w:r>
          </w:p>
        </w:tc>
      </w:tr>
      <w:tr w:rsidR="00CC3C90" w14:paraId="13FC99B1" w14:textId="77777777" w:rsidTr="00256FE1">
        <w:trPr>
          <w:cantSplit/>
        </w:trPr>
        <w:tc>
          <w:tcPr>
            <w:tcW w:w="823" w:type="pct"/>
          </w:tcPr>
          <w:p w14:paraId="022C17F9" w14:textId="77777777" w:rsidR="00CC3C90" w:rsidRDefault="00CC3C90" w:rsidP="00256FE1">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0A04B00" w14:textId="77777777" w:rsidR="00CC3C90" w:rsidRDefault="00CC3C90" w:rsidP="00256FE1">
            <w:pPr>
              <w:pStyle w:val="TableBody"/>
            </w:pPr>
            <w:r>
              <w:t>$/MMBtu</w:t>
            </w:r>
          </w:p>
        </w:tc>
        <w:tc>
          <w:tcPr>
            <w:tcW w:w="3473" w:type="pct"/>
          </w:tcPr>
          <w:p w14:paraId="506A2AE6" w14:textId="77777777" w:rsidR="00CC3C90" w:rsidRPr="00CE2093" w:rsidRDefault="00CC3C90" w:rsidP="00256FE1">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w:t>
            </w:r>
            <w:r w:rsidRPr="006F5FEF">
              <w:rPr>
                <w:i/>
                <w:iCs w:val="0"/>
              </w:rPr>
              <w:t>r</w:t>
            </w:r>
            <w:r w:rsidRPr="00471709">
              <w:t xml:space="preserve"> is a Combined Cycle Generation Resource within the Combined Cycle Train.</w:t>
            </w:r>
            <w:r>
              <w:t xml:space="preserve"> </w:t>
            </w:r>
          </w:p>
        </w:tc>
      </w:tr>
      <w:tr w:rsidR="00CC3C90" w14:paraId="54BCF226" w14:textId="77777777" w:rsidTr="00256FE1">
        <w:trPr>
          <w:cantSplit/>
        </w:trPr>
        <w:tc>
          <w:tcPr>
            <w:tcW w:w="823" w:type="pct"/>
          </w:tcPr>
          <w:p w14:paraId="5CA0D080" w14:textId="77777777" w:rsidR="00CC3C90" w:rsidRDefault="00CC3C90" w:rsidP="00256FE1">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206B96FE" w14:textId="77777777" w:rsidR="00CC3C90" w:rsidRDefault="00CC3C90" w:rsidP="00256FE1">
            <w:pPr>
              <w:pStyle w:val="TableBody"/>
            </w:pPr>
            <w:r>
              <w:t>none</w:t>
            </w:r>
          </w:p>
        </w:tc>
        <w:tc>
          <w:tcPr>
            <w:tcW w:w="3473" w:type="pct"/>
          </w:tcPr>
          <w:p w14:paraId="5A8C559B" w14:textId="77777777" w:rsidR="00CC3C90" w:rsidRPr="00CE2093" w:rsidRDefault="00CC3C90" w:rsidP="00256FE1">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CC3C90" w14:paraId="13DBF5D6" w14:textId="77777777" w:rsidTr="00256FE1">
        <w:trPr>
          <w:cantSplit/>
        </w:trPr>
        <w:tc>
          <w:tcPr>
            <w:tcW w:w="823" w:type="pct"/>
          </w:tcPr>
          <w:p w14:paraId="6FA289A6" w14:textId="77777777" w:rsidR="00CC3C90" w:rsidRDefault="00CC3C90" w:rsidP="00256FE1">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9878A15" w14:textId="77777777" w:rsidR="00CC3C90" w:rsidRDefault="00CC3C90" w:rsidP="00256FE1">
            <w:pPr>
              <w:pStyle w:val="TableBody"/>
            </w:pPr>
            <w:r>
              <w:t>none</w:t>
            </w:r>
          </w:p>
        </w:tc>
        <w:tc>
          <w:tcPr>
            <w:tcW w:w="3473" w:type="pct"/>
          </w:tcPr>
          <w:p w14:paraId="6FC92D4E" w14:textId="77777777" w:rsidR="00CC3C90" w:rsidRDefault="00CC3C90" w:rsidP="00256FE1">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 xml:space="preserve">r </w:t>
            </w:r>
            <w:r w:rsidRPr="00471709">
              <w:t>is a Combined Cycle Generation Resource within the Combined Cycle Train.</w:t>
            </w:r>
          </w:p>
        </w:tc>
      </w:tr>
      <w:tr w:rsidR="00CC3C90" w14:paraId="75D71C0E" w14:textId="77777777" w:rsidTr="00256FE1">
        <w:trPr>
          <w:cantSplit/>
        </w:trPr>
        <w:tc>
          <w:tcPr>
            <w:tcW w:w="823" w:type="pct"/>
          </w:tcPr>
          <w:p w14:paraId="7872C6D0" w14:textId="77777777" w:rsidR="00CC3C90" w:rsidRDefault="00CC3C90" w:rsidP="00256FE1">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664222FB" w14:textId="77777777" w:rsidR="00CC3C90" w:rsidRDefault="00CC3C90" w:rsidP="00256FE1">
            <w:pPr>
              <w:pStyle w:val="TableBody"/>
            </w:pPr>
            <w:r>
              <w:t>none</w:t>
            </w:r>
          </w:p>
        </w:tc>
        <w:tc>
          <w:tcPr>
            <w:tcW w:w="3473" w:type="pct"/>
          </w:tcPr>
          <w:p w14:paraId="1244D61F" w14:textId="77777777" w:rsidR="00CC3C90" w:rsidRDefault="00CC3C90" w:rsidP="00256FE1">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CC3C90" w14:paraId="12160F17" w14:textId="77777777" w:rsidTr="00256FE1">
        <w:trPr>
          <w:cantSplit/>
        </w:trPr>
        <w:tc>
          <w:tcPr>
            <w:tcW w:w="823" w:type="pct"/>
          </w:tcPr>
          <w:p w14:paraId="585C3926" w14:textId="77777777" w:rsidR="00CC3C90" w:rsidRDefault="00CC3C90" w:rsidP="00256FE1">
            <w:pPr>
              <w:pStyle w:val="TableBody"/>
            </w:pPr>
            <w:r>
              <w:lastRenderedPageBreak/>
              <w:t>FA</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65094E94" w14:textId="77777777" w:rsidR="00CC3C90" w:rsidRDefault="00CC3C90" w:rsidP="00256FE1">
            <w:pPr>
              <w:pStyle w:val="TableBody"/>
            </w:pPr>
            <w:r>
              <w:t>$/MMBtu</w:t>
            </w:r>
          </w:p>
        </w:tc>
        <w:tc>
          <w:tcPr>
            <w:tcW w:w="3473" w:type="pct"/>
          </w:tcPr>
          <w:p w14:paraId="3118738F" w14:textId="77777777" w:rsidR="00CC3C90" w:rsidRDefault="00CC3C90" w:rsidP="00256FE1">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CC3C90" w14:paraId="0D0FE4F6" w14:textId="77777777" w:rsidTr="00256FE1">
        <w:trPr>
          <w:cantSplit/>
        </w:trPr>
        <w:tc>
          <w:tcPr>
            <w:tcW w:w="823" w:type="pct"/>
          </w:tcPr>
          <w:p w14:paraId="734DAC89" w14:textId="77777777" w:rsidR="00CC3C90" w:rsidRDefault="00CC3C90" w:rsidP="00256FE1">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05E0F30B" w14:textId="77777777" w:rsidR="00CC3C90" w:rsidRDefault="00CC3C90" w:rsidP="00256FE1">
            <w:pPr>
              <w:pStyle w:val="TableBody"/>
            </w:pPr>
            <w:r>
              <w:t>$/MWh</w:t>
            </w:r>
          </w:p>
        </w:tc>
        <w:tc>
          <w:tcPr>
            <w:tcW w:w="3473" w:type="pct"/>
          </w:tcPr>
          <w:p w14:paraId="21D8966F" w14:textId="77777777" w:rsidR="00CC3C90" w:rsidRDefault="00CC3C90" w:rsidP="00256FE1">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 xml:space="preserve">Where for a Combined Cycle Train, the Resource </w:t>
            </w:r>
            <w:r w:rsidRPr="006F5FEF">
              <w:rPr>
                <w:i/>
                <w:iCs w:val="0"/>
              </w:rPr>
              <w:t xml:space="preserve">r </w:t>
            </w:r>
            <w:r w:rsidRPr="009147DD">
              <w:t>is a Combined Cycle Generation Resource within the Combined Cycle Train.</w:t>
            </w:r>
            <w:r>
              <w:t xml:space="preserve">  See the Verifiable Cost Manual for additional information.</w:t>
            </w:r>
          </w:p>
        </w:tc>
      </w:tr>
      <w:tr w:rsidR="00CC3C90" w14:paraId="2E785BA3" w14:textId="77777777" w:rsidTr="00256FE1">
        <w:trPr>
          <w:cantSplit/>
        </w:trPr>
        <w:tc>
          <w:tcPr>
            <w:tcW w:w="823" w:type="pct"/>
          </w:tcPr>
          <w:p w14:paraId="35CF7388" w14:textId="77777777" w:rsidR="00CC3C90" w:rsidRDefault="00CC3C90" w:rsidP="00256FE1">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03" w:type="pct"/>
          </w:tcPr>
          <w:p w14:paraId="728FEACA" w14:textId="77777777" w:rsidR="00CC3C90" w:rsidRDefault="00CC3C90" w:rsidP="00256FE1">
            <w:pPr>
              <w:pStyle w:val="TableBody"/>
            </w:pPr>
            <w:r>
              <w:t>$/MMBtu</w:t>
            </w:r>
          </w:p>
        </w:tc>
        <w:tc>
          <w:tcPr>
            <w:tcW w:w="3473" w:type="pct"/>
          </w:tcPr>
          <w:p w14:paraId="162F450A" w14:textId="695AA9B0" w:rsidR="00CC3C90" w:rsidRDefault="00CC3C90" w:rsidP="00256FE1">
            <w:pPr>
              <w:pStyle w:val="TableBody"/>
              <w:rPr>
                <w:i/>
              </w:rPr>
            </w:pPr>
            <w:r>
              <w:rPr>
                <w:i/>
              </w:rPr>
              <w:t>Weighted Average Fuel Price</w:t>
            </w:r>
            <w:r>
              <w:t xml:space="preserve">—The volume-weighted average intraday, same-day and spot </w:t>
            </w:r>
            <w:ins w:id="16" w:author="Constellation" w:date="2025-03-28T12:10:00Z" w16du:dateUtc="2025-03-28T17:10:00Z">
              <w:r>
                <w:t xml:space="preserve">fuel </w:t>
              </w:r>
            </w:ins>
            <w:r>
              <w:t>price</w:t>
            </w:r>
            <w:ins w:id="17" w:author="Constellation" w:date="2025-03-28T12:10:00Z" w16du:dateUtc="2025-03-28T17:10:00Z">
              <w:r>
                <w:t>,</w:t>
              </w:r>
            </w:ins>
            <w:r>
              <w:t xml:space="preserve"> </w:t>
            </w:r>
            <w:del w:id="18" w:author="Constellation" w:date="2025-03-28T12:11:00Z" w16du:dateUtc="2025-03-28T17:11:00Z">
              <w:r w:rsidDel="00CC3C90">
                <w:delText xml:space="preserve">of fuel </w:delText>
              </w:r>
            </w:del>
            <w:ins w:id="19" w:author="Constellation" w:date="2025-03-28T12:11:00Z" w16du:dateUtc="2025-03-28T17:11:00Z">
              <w:r>
                <w:t xml:space="preserve">the projected incremental fuel consistent with a fuel supply contract(s), or a combination of these two prices, </w:t>
              </w:r>
            </w:ins>
            <w:r>
              <w:t>submitted to ERCOT during the Adjustment Period for a specific Resource and specific hour within the Operating Day, as described in paragraph (1)(d) below.</w:t>
            </w:r>
            <w:r w:rsidDel="00ED5745">
              <w:rPr>
                <w:i/>
              </w:rPr>
              <w:t xml:space="preserve"> </w:t>
            </w:r>
          </w:p>
        </w:tc>
      </w:tr>
      <w:tr w:rsidR="00CC3C90" w14:paraId="46B3576C" w14:textId="77777777" w:rsidTr="00256FE1">
        <w:trPr>
          <w:cantSplit/>
        </w:trPr>
        <w:tc>
          <w:tcPr>
            <w:tcW w:w="823" w:type="pct"/>
          </w:tcPr>
          <w:p w14:paraId="5A604F3C" w14:textId="77777777" w:rsidR="00CC3C90" w:rsidRPr="00A9442A" w:rsidRDefault="00CC3C90" w:rsidP="00256FE1">
            <w:pPr>
              <w:pStyle w:val="TableBody"/>
              <w:rPr>
                <w:i/>
              </w:rPr>
            </w:pPr>
            <w:r w:rsidRPr="00D661BC">
              <w:rPr>
                <w:i/>
              </w:rPr>
              <w:t>q</w:t>
            </w:r>
          </w:p>
        </w:tc>
        <w:tc>
          <w:tcPr>
            <w:tcW w:w="703" w:type="pct"/>
          </w:tcPr>
          <w:p w14:paraId="3BCC9487" w14:textId="77777777" w:rsidR="00CC3C90" w:rsidRDefault="00CC3C90" w:rsidP="00256FE1">
            <w:pPr>
              <w:pStyle w:val="TableBody"/>
            </w:pPr>
            <w:r>
              <w:t>none</w:t>
            </w:r>
          </w:p>
        </w:tc>
        <w:tc>
          <w:tcPr>
            <w:tcW w:w="3473" w:type="pct"/>
          </w:tcPr>
          <w:p w14:paraId="326ACFD1" w14:textId="77777777" w:rsidR="00CC3C90" w:rsidRDefault="00CC3C90" w:rsidP="00256FE1">
            <w:pPr>
              <w:pStyle w:val="TableBody"/>
            </w:pPr>
            <w:r>
              <w:t>A QSE.</w:t>
            </w:r>
          </w:p>
        </w:tc>
      </w:tr>
      <w:tr w:rsidR="00CC3C90" w14:paraId="14D3168E" w14:textId="77777777" w:rsidTr="00256FE1">
        <w:trPr>
          <w:cantSplit/>
        </w:trPr>
        <w:tc>
          <w:tcPr>
            <w:tcW w:w="823" w:type="pct"/>
          </w:tcPr>
          <w:p w14:paraId="692DA38C" w14:textId="77777777" w:rsidR="00CC3C90" w:rsidRPr="00A9442A" w:rsidRDefault="00CC3C90" w:rsidP="00256FE1">
            <w:pPr>
              <w:pStyle w:val="TableBody"/>
              <w:rPr>
                <w:i/>
              </w:rPr>
            </w:pPr>
            <w:r w:rsidRPr="00D661BC">
              <w:rPr>
                <w:i/>
              </w:rPr>
              <w:t>r</w:t>
            </w:r>
          </w:p>
        </w:tc>
        <w:tc>
          <w:tcPr>
            <w:tcW w:w="703" w:type="pct"/>
          </w:tcPr>
          <w:p w14:paraId="16E81F7B" w14:textId="77777777" w:rsidR="00CC3C90" w:rsidRDefault="00CC3C90" w:rsidP="00256FE1">
            <w:pPr>
              <w:pStyle w:val="TableBody"/>
            </w:pPr>
            <w:r>
              <w:t>none</w:t>
            </w:r>
          </w:p>
        </w:tc>
        <w:tc>
          <w:tcPr>
            <w:tcW w:w="3473" w:type="pct"/>
          </w:tcPr>
          <w:p w14:paraId="620C818E" w14:textId="77777777" w:rsidR="00CC3C90" w:rsidRDefault="00CC3C90" w:rsidP="00256FE1">
            <w:pPr>
              <w:pStyle w:val="TableBody"/>
            </w:pPr>
            <w:r>
              <w:t>A Generation Resource.</w:t>
            </w:r>
          </w:p>
        </w:tc>
      </w:tr>
      <w:tr w:rsidR="00CC3C90" w14:paraId="1762D102" w14:textId="77777777" w:rsidTr="00256FE1">
        <w:trPr>
          <w:cantSplit/>
        </w:trPr>
        <w:tc>
          <w:tcPr>
            <w:tcW w:w="823" w:type="pct"/>
          </w:tcPr>
          <w:p w14:paraId="011503A1" w14:textId="77777777" w:rsidR="00CC3C90" w:rsidRPr="00D661BC" w:rsidRDefault="00CC3C90" w:rsidP="00256FE1">
            <w:pPr>
              <w:pStyle w:val="TableBody"/>
              <w:rPr>
                <w:i/>
              </w:rPr>
            </w:pPr>
            <w:r>
              <w:rPr>
                <w:i/>
              </w:rPr>
              <w:t>h</w:t>
            </w:r>
          </w:p>
        </w:tc>
        <w:tc>
          <w:tcPr>
            <w:tcW w:w="703" w:type="pct"/>
          </w:tcPr>
          <w:p w14:paraId="1E38FA40" w14:textId="77777777" w:rsidR="00CC3C90" w:rsidRDefault="00CC3C90" w:rsidP="00256FE1">
            <w:pPr>
              <w:pStyle w:val="TableBody"/>
            </w:pPr>
            <w:r>
              <w:t>none</w:t>
            </w:r>
          </w:p>
        </w:tc>
        <w:tc>
          <w:tcPr>
            <w:tcW w:w="3473" w:type="pct"/>
          </w:tcPr>
          <w:p w14:paraId="0AE53D06" w14:textId="77777777" w:rsidR="00CC3C90" w:rsidRDefault="00CC3C90" w:rsidP="00256FE1">
            <w:pPr>
              <w:pStyle w:val="TableBody"/>
            </w:pPr>
            <w:r>
              <w:t xml:space="preserve">The Operating Hour. </w:t>
            </w:r>
          </w:p>
        </w:tc>
      </w:tr>
    </w:tbl>
    <w:p w14:paraId="44F8EFF0" w14:textId="77777777" w:rsidR="00CC3C90" w:rsidRPr="00D631BA" w:rsidRDefault="00CC3C90" w:rsidP="00CC3C90">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C3C90" w:rsidRPr="004B32CF" w14:paraId="52995CF4" w14:textId="77777777" w:rsidTr="00256FE1">
        <w:trPr>
          <w:trHeight w:val="386"/>
        </w:trPr>
        <w:tc>
          <w:tcPr>
            <w:tcW w:w="9350" w:type="dxa"/>
            <w:shd w:val="pct12" w:color="auto" w:fill="auto"/>
          </w:tcPr>
          <w:p w14:paraId="1D19A0D8" w14:textId="77777777" w:rsidR="00CC3C90" w:rsidRPr="004B32CF" w:rsidRDefault="00CC3C90" w:rsidP="00256FE1">
            <w:pPr>
              <w:spacing w:before="120" w:after="240"/>
              <w:rPr>
                <w:b/>
                <w:i/>
                <w:iCs/>
              </w:rPr>
            </w:pPr>
            <w:r>
              <w:rPr>
                <w:b/>
                <w:i/>
                <w:iCs/>
              </w:rPr>
              <w:t>[NPRR1008 and NPRR1014</w:t>
            </w:r>
            <w:r w:rsidRPr="004B32CF">
              <w:rPr>
                <w:b/>
                <w:i/>
                <w:iCs/>
              </w:rPr>
              <w:t xml:space="preserve">:  </w:t>
            </w:r>
            <w:r>
              <w:rPr>
                <w:b/>
                <w:i/>
                <w:iCs/>
              </w:rPr>
              <w:t>Replace applicable portions of paragraph (a) above with the following</w:t>
            </w:r>
            <w:r w:rsidRPr="004B32CF">
              <w:rPr>
                <w:b/>
                <w:i/>
                <w:iCs/>
              </w:rPr>
              <w:t xml:space="preserve"> upon system implementation</w:t>
            </w:r>
            <w:r>
              <w:rPr>
                <w:b/>
                <w:i/>
                <w:iCs/>
              </w:rPr>
              <w:t xml:space="preserve"> of the Real-Time Co-Optimization (RTC) project for NPRR1008; or upon system implementation for NPRR1014</w:t>
            </w:r>
            <w:r w:rsidRPr="004B32CF">
              <w:rPr>
                <w:b/>
                <w:i/>
                <w:iCs/>
              </w:rPr>
              <w:t>:]</w:t>
            </w:r>
          </w:p>
          <w:p w14:paraId="7B3C47BF" w14:textId="77777777" w:rsidR="00CC3C90" w:rsidRPr="00526266" w:rsidRDefault="00CC3C90" w:rsidP="00256FE1">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608FCC23" w14:textId="77777777" w:rsidR="00CC3C90" w:rsidRDefault="00CC3C90" w:rsidP="00CC3C90">
      <w:pPr>
        <w:spacing w:before="240" w:after="240"/>
        <w:ind w:left="1440" w:hanging="720"/>
      </w:pPr>
      <w:r w:rsidRPr="00D631BA">
        <w:t>(</w:t>
      </w:r>
      <w:r>
        <w:t>b</w:t>
      </w:r>
      <w:r w:rsidRPr="00D631BA">
        <w:t>)</w:t>
      </w:r>
      <w:r w:rsidRPr="00D631BA">
        <w:tab/>
      </w:r>
      <w:r>
        <w:t>Notwithstanding the MOC calculation described in paragraph (1) above, t</w:t>
      </w:r>
      <w:r w:rsidRPr="008D172B">
        <w:t xml:space="preserve">he MOC for </w:t>
      </w:r>
      <w:r>
        <w:t xml:space="preserve">ESRs </w:t>
      </w:r>
      <w:r w:rsidRPr="008D172B">
        <w:t xml:space="preserve">shall be </w:t>
      </w:r>
      <w:r>
        <w:t>set at the 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C3C90" w:rsidRPr="004B32CF" w14:paraId="5CCA4805" w14:textId="77777777" w:rsidTr="00256FE1">
        <w:trPr>
          <w:trHeight w:val="386"/>
        </w:trPr>
        <w:tc>
          <w:tcPr>
            <w:tcW w:w="9350" w:type="dxa"/>
            <w:shd w:val="pct12" w:color="auto" w:fill="auto"/>
          </w:tcPr>
          <w:p w14:paraId="07975035" w14:textId="77777777" w:rsidR="00CC3C90" w:rsidRPr="004B32CF" w:rsidRDefault="00CC3C90" w:rsidP="00256FE1">
            <w:pPr>
              <w:spacing w:before="120" w:after="240"/>
              <w:rPr>
                <w:b/>
                <w:i/>
                <w:iCs/>
              </w:rPr>
            </w:pPr>
            <w:r>
              <w:rPr>
                <w:b/>
                <w:i/>
                <w:iCs/>
              </w:rPr>
              <w:t>[NPRR1008 and NPRR1014</w:t>
            </w:r>
            <w:r w:rsidRPr="004B32CF">
              <w:rPr>
                <w:b/>
                <w:i/>
                <w:iCs/>
              </w:rPr>
              <w:t xml:space="preserve">:  </w:t>
            </w:r>
            <w:r>
              <w:rPr>
                <w:b/>
                <w:i/>
                <w:iCs/>
              </w:rPr>
              <w:t>Replace applicable portions of paragraph (b) above with the following</w:t>
            </w:r>
            <w:r w:rsidRPr="004B32CF">
              <w:rPr>
                <w:b/>
                <w:i/>
                <w:iCs/>
              </w:rPr>
              <w:t xml:space="preserve"> </w:t>
            </w:r>
            <w:r>
              <w:rPr>
                <w:b/>
                <w:i/>
                <w:iCs/>
              </w:rPr>
              <w:t xml:space="preserve">upon the system implementation of the Real-Time Co-Optimization (RTC) project for NPRR1008; or </w:t>
            </w:r>
            <w:r w:rsidRPr="004B32CF">
              <w:rPr>
                <w:b/>
                <w:i/>
                <w:iCs/>
              </w:rPr>
              <w:t>upon system implementation</w:t>
            </w:r>
            <w:r>
              <w:rPr>
                <w:b/>
                <w:i/>
                <w:iCs/>
              </w:rPr>
              <w:t xml:space="preserve"> for NPRR1014</w:t>
            </w:r>
            <w:r w:rsidRPr="004B32CF">
              <w:rPr>
                <w:b/>
                <w:i/>
                <w:iCs/>
              </w:rPr>
              <w:t>:]</w:t>
            </w:r>
          </w:p>
          <w:p w14:paraId="52ECAD89" w14:textId="77777777" w:rsidR="00CC3C90" w:rsidRPr="004B32CF" w:rsidRDefault="00CC3C90" w:rsidP="00256FE1">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set at the RTSWCAP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w:t>
            </w:r>
            <w:r w:rsidRPr="00797B87">
              <w:rPr>
                <w:iCs/>
              </w:rPr>
              <w:lastRenderedPageBreak/>
              <w:t xml:space="preserve">recommendation to continue the </w:t>
            </w:r>
            <w:r>
              <w:rPr>
                <w:iCs/>
              </w:rPr>
              <w:t>existing</w:t>
            </w:r>
            <w:r w:rsidRPr="00797B87">
              <w:rPr>
                <w:iCs/>
              </w:rPr>
              <w:t xml:space="preserve"> approach or a proposal to implement an alternative approach</w:t>
            </w:r>
            <w:r>
              <w:rPr>
                <w:iCs/>
              </w:rPr>
              <w:t xml:space="preserve"> to determine the MOC for ESRs.</w:t>
            </w:r>
          </w:p>
        </w:tc>
      </w:tr>
    </w:tbl>
    <w:p w14:paraId="5739CD31" w14:textId="77777777" w:rsidR="00CC3C90" w:rsidRPr="00D631BA" w:rsidRDefault="00CC3C90" w:rsidP="00CC3C90">
      <w:pPr>
        <w:spacing w:before="240" w:after="240"/>
        <w:ind w:left="1440" w:hanging="720"/>
      </w:pPr>
      <w:r w:rsidRPr="00D631BA">
        <w:lastRenderedPageBreak/>
        <w:t>(</w:t>
      </w:r>
      <w:r>
        <w:t>c</w:t>
      </w:r>
      <w:r w:rsidRPr="00D631BA">
        <w:t>)</w:t>
      </w:r>
      <w:r w:rsidRPr="00D631BA">
        <w:tab/>
      </w:r>
      <w:r w:rsidRPr="008206E9">
        <w:t>For Quick Start Generation Resources (QSGRs) the MOC shall be adjusted</w:t>
      </w:r>
      <w:r>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C3C90" w:rsidRPr="004B32CF" w14:paraId="22F9831C" w14:textId="77777777" w:rsidTr="00256FE1">
        <w:trPr>
          <w:trHeight w:val="386"/>
        </w:trPr>
        <w:tc>
          <w:tcPr>
            <w:tcW w:w="9350" w:type="dxa"/>
            <w:shd w:val="pct12" w:color="auto" w:fill="auto"/>
          </w:tcPr>
          <w:p w14:paraId="5F81C7C9" w14:textId="77777777" w:rsidR="00CC3C90" w:rsidRPr="004B32CF" w:rsidRDefault="00CC3C90" w:rsidP="00256FE1">
            <w:pPr>
              <w:spacing w:before="120" w:after="240"/>
              <w:rPr>
                <w:b/>
                <w:i/>
                <w:iCs/>
              </w:rPr>
            </w:pPr>
            <w:r>
              <w:rPr>
                <w:b/>
                <w:i/>
                <w:iCs/>
              </w:rPr>
              <w:t>[NPRR1008, NPRR1014, and NPRR1245</w:t>
            </w:r>
            <w:r w:rsidRPr="004B32CF">
              <w:rPr>
                <w:b/>
                <w:i/>
                <w:iCs/>
              </w:rPr>
              <w:t xml:space="preserve">:  </w:t>
            </w:r>
            <w:r>
              <w:rPr>
                <w:b/>
                <w:i/>
                <w:iCs/>
              </w:rPr>
              <w:t>Insert applicable portions of paragraph (d) below upon</w:t>
            </w:r>
            <w:r w:rsidRPr="004B32CF">
              <w:rPr>
                <w:b/>
                <w:i/>
                <w:iCs/>
              </w:rPr>
              <w:t xml:space="preserve"> system implementation</w:t>
            </w:r>
            <w:r>
              <w:rPr>
                <w:b/>
                <w:i/>
                <w:iCs/>
              </w:rPr>
              <w:t xml:space="preserve"> of the Real-Time Co-Optimization (RTC) project for NPRR1008 and NPRR1245; or upon system implementation for NPRR1014; and renumber accordingly</w:t>
            </w:r>
            <w:r w:rsidRPr="004B32CF">
              <w:rPr>
                <w:b/>
                <w:i/>
                <w:iCs/>
              </w:rPr>
              <w:t>:]</w:t>
            </w:r>
          </w:p>
          <w:p w14:paraId="10DA54F2" w14:textId="77777777" w:rsidR="00CC3C90" w:rsidRPr="00526266" w:rsidRDefault="00CC3C90" w:rsidP="00256FE1">
            <w:pPr>
              <w:spacing w:after="240"/>
              <w:ind w:left="1440" w:hanging="720"/>
            </w:pPr>
            <w:r w:rsidRPr="00D631BA">
              <w:t>(</w:t>
            </w:r>
            <w:r>
              <w:t>d</w:t>
            </w:r>
            <w:r w:rsidRPr="00D631BA">
              <w:t>)</w:t>
            </w:r>
            <w:r w:rsidRPr="00D631BA">
              <w:tab/>
            </w:r>
            <w:r w:rsidRPr="008206E9">
              <w:t xml:space="preserve">For </w:t>
            </w:r>
            <w:r>
              <w:t xml:space="preserve">hydro Generation Resources, </w:t>
            </w:r>
            <w:r w:rsidRPr="008206E9">
              <w:t>the MOC shall be adjusted</w:t>
            </w:r>
            <w:r>
              <w:t xml:space="preserve"> </w:t>
            </w:r>
            <w:r w:rsidRPr="008206E9">
              <w:t>in accordance with Verifiable Cost Manual</w:t>
            </w:r>
            <w:r>
              <w:t>,</w:t>
            </w:r>
            <w:r w:rsidRPr="008206E9">
              <w:t xml:space="preserve"> Appendix </w:t>
            </w:r>
            <w:r>
              <w:t>10</w:t>
            </w:r>
            <w:r w:rsidRPr="008206E9">
              <w:t xml:space="preserve">, </w:t>
            </w:r>
            <w:r w:rsidRPr="00D476E3">
              <w:t>Setting the variables used in Mitigated Offer Cap for Hydro Generating Resources</w:t>
            </w:r>
            <w:r>
              <w:t>.</w:t>
            </w:r>
          </w:p>
        </w:tc>
      </w:tr>
    </w:tbl>
    <w:p w14:paraId="59278FAE" w14:textId="77777777" w:rsidR="00CC3C90" w:rsidRDefault="00CC3C90" w:rsidP="00CC3C90">
      <w:pPr>
        <w:spacing w:before="240" w:after="240"/>
        <w:ind w:left="1440" w:hanging="720"/>
      </w:pPr>
      <w:r w:rsidRPr="00D631BA">
        <w:t>(</w:t>
      </w:r>
      <w:r>
        <w:t>d</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5DBFDD20" w14:textId="77777777" w:rsidR="00CC3C90" w:rsidRDefault="00CC3C90" w:rsidP="00CC3C90">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24930971" w14:textId="77777777" w:rsidR="00CC3C90" w:rsidRDefault="00CC3C90" w:rsidP="00CC3C90">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182FB434" w14:textId="77777777" w:rsidR="003D197F" w:rsidRDefault="00CC3C90" w:rsidP="00CC3C90">
      <w:pPr>
        <w:spacing w:after="240"/>
        <w:ind w:left="2160" w:hanging="720"/>
        <w:rPr>
          <w:ins w:id="20" w:author="Constellation" w:date="2025-03-28T12:14:00Z" w16du:dateUtc="2025-03-28T17:14:00Z"/>
          <w:iCs/>
        </w:rPr>
      </w:pPr>
      <w:r>
        <w:rPr>
          <w:iCs/>
        </w:rPr>
        <w:t>(iii)</w:t>
      </w:r>
      <w:r>
        <w:rPr>
          <w:iCs/>
        </w:rPr>
        <w:tab/>
      </w:r>
      <w:ins w:id="21" w:author="Constellation" w:date="2025-03-28T12:14:00Z" w16du:dateUtc="2025-03-28T17:14:00Z">
        <w:r w:rsidR="003D197F">
          <w:rPr>
            <w:iCs/>
          </w:rPr>
          <w:t>The weighted average fuel price in paragraph (1) above must be a single value and based on the following fuel price options:</w:t>
        </w:r>
      </w:ins>
    </w:p>
    <w:p w14:paraId="750454AC" w14:textId="76F57540" w:rsidR="003D197F" w:rsidRPr="003D197F" w:rsidRDefault="003D197F" w:rsidP="003D197F">
      <w:pPr>
        <w:spacing w:after="240"/>
        <w:ind w:left="2880" w:hanging="720"/>
        <w:rPr>
          <w:ins w:id="22" w:author="Constellation" w:date="2025-03-28T12:15:00Z" w16du:dateUtc="2025-03-28T17:15:00Z"/>
          <w:iCs/>
        </w:rPr>
      </w:pPr>
      <w:ins w:id="23" w:author="Constellation" w:date="2025-03-28T12:14:00Z" w16du:dateUtc="2025-03-28T17:14:00Z">
        <w:r w:rsidRPr="003D197F">
          <w:rPr>
            <w:iCs/>
          </w:rPr>
          <w:t>(</w:t>
        </w:r>
      </w:ins>
      <w:ins w:id="24" w:author="Constellation" w:date="2025-03-28T12:15:00Z" w16du:dateUtc="2025-03-28T17:15:00Z">
        <w:r w:rsidRPr="003D197F">
          <w:rPr>
            <w:iCs/>
          </w:rPr>
          <w:t>A</w:t>
        </w:r>
      </w:ins>
      <w:ins w:id="25" w:author="Constellation" w:date="2025-03-28T12:16:00Z" w16du:dateUtc="2025-03-28T17:16:00Z">
        <w:r>
          <w:rPr>
            <w:iCs/>
          </w:rPr>
          <w:t>)</w:t>
        </w:r>
        <w:r>
          <w:rPr>
            <w:iCs/>
          </w:rPr>
          <w:tab/>
        </w:r>
      </w:ins>
      <w:ins w:id="26" w:author="Constellation" w:date="2025-03-28T12:15:00Z" w16du:dateUtc="2025-03-28T17:15:00Z">
        <w:r w:rsidRPr="003D197F">
          <w:rPr>
            <w:iCs/>
          </w:rPr>
          <w:t>A volume-weighted price considering all intra-day, same day, and spot fuel purchases for the Resource; or</w:t>
        </w:r>
      </w:ins>
    </w:p>
    <w:p w14:paraId="68C59225" w14:textId="77777777" w:rsidR="008258F6" w:rsidRDefault="003D197F" w:rsidP="003D197F">
      <w:pPr>
        <w:spacing w:after="240"/>
        <w:ind w:left="2880" w:hanging="720"/>
        <w:rPr>
          <w:ins w:id="27" w:author="Constellation" w:date="2025-03-28T12:17:00Z" w16du:dateUtc="2025-03-28T17:17:00Z"/>
          <w:iCs/>
        </w:rPr>
      </w:pPr>
      <w:ins w:id="28" w:author="Constellation" w:date="2025-03-28T12:16:00Z" w16du:dateUtc="2025-03-28T17:16:00Z">
        <w:r>
          <w:rPr>
            <w:iCs/>
          </w:rPr>
          <w:lastRenderedPageBreak/>
          <w:t>(B)</w:t>
        </w:r>
        <w:r>
          <w:rPr>
            <w:iCs/>
          </w:rPr>
          <w:tab/>
        </w:r>
        <w:r w:rsidR="008258F6">
          <w:rPr>
            <w:iCs/>
          </w:rPr>
          <w:t>A projected incremental fuel price for a Resource with a fuel supply contract(s) that also has submitted an Energy Offer Curve for the Operating Hou</w:t>
        </w:r>
      </w:ins>
      <w:ins w:id="29" w:author="Constellation" w:date="2025-03-28T12:17:00Z" w16du:dateUtc="2025-03-28T17:17:00Z">
        <w:r w:rsidR="008258F6">
          <w:rPr>
            <w:iCs/>
          </w:rPr>
          <w:t xml:space="preserve">r where the Energy Offer Curve is calculated as the incremental heat rate time the incremental fuel price plus </w:t>
        </w:r>
        <w:r w:rsidR="008258F6" w:rsidRPr="00865C97">
          <w:rPr>
            <w:iCs/>
          </w:rPr>
          <w:t>Operations and Maintenance (O&amp;M)</w:t>
        </w:r>
        <w:r w:rsidR="008258F6">
          <w:rPr>
            <w:iCs/>
          </w:rPr>
          <w:t xml:space="preserve"> cost; or</w:t>
        </w:r>
      </w:ins>
    </w:p>
    <w:p w14:paraId="261B4B56" w14:textId="77777777" w:rsidR="008258F6" w:rsidRDefault="008258F6" w:rsidP="003D197F">
      <w:pPr>
        <w:spacing w:after="240"/>
        <w:ind w:left="2880" w:hanging="720"/>
        <w:rPr>
          <w:ins w:id="30" w:author="Constellation" w:date="2025-03-28T12:18:00Z" w16du:dateUtc="2025-03-28T17:18:00Z"/>
          <w:iCs/>
        </w:rPr>
      </w:pPr>
      <w:ins w:id="31" w:author="Constellation" w:date="2025-03-28T12:17:00Z" w16du:dateUtc="2025-03-28T17:17:00Z">
        <w:r>
          <w:rPr>
            <w:iCs/>
          </w:rPr>
          <w:t>(C)</w:t>
        </w:r>
        <w:r>
          <w:rPr>
            <w:iCs/>
          </w:rPr>
          <w:tab/>
        </w:r>
      </w:ins>
      <w:ins w:id="32" w:author="Constellation" w:date="2025-03-28T12:18:00Z" w16du:dateUtc="2025-03-28T17:18:00Z">
        <w:r>
          <w:rPr>
            <w:iCs/>
          </w:rPr>
          <w:t>A combination of the above two options.</w:t>
        </w:r>
      </w:ins>
    </w:p>
    <w:p w14:paraId="37DDEE59" w14:textId="6D41F13D" w:rsidR="00CC3C90" w:rsidRDefault="008258F6" w:rsidP="008258F6">
      <w:pPr>
        <w:spacing w:after="240"/>
        <w:ind w:left="2160" w:hanging="720"/>
      </w:pPr>
      <w:ins w:id="33" w:author="Constellation" w:date="2025-03-28T12:19:00Z" w16du:dateUtc="2025-03-28T17:19:00Z">
        <w:r w:rsidRPr="00146356">
          <w:rPr>
            <w:iCs/>
          </w:rPr>
          <w:t>(iv)</w:t>
        </w:r>
        <w:r w:rsidRPr="00146356">
          <w:rPr>
            <w:iCs/>
          </w:rPr>
          <w:tab/>
        </w:r>
      </w:ins>
      <w:del w:id="34" w:author="Constellation" w:date="2025-03-28T12:19:00Z" w16du:dateUtc="2025-03-28T17:19:00Z">
        <w:r w:rsidR="00CC3C90" w:rsidRPr="00146356" w:rsidDel="008258F6">
          <w:rPr>
            <w:iCs/>
          </w:rPr>
          <w:delText>All</w:delText>
        </w:r>
        <w:r w:rsidR="00CC3C90" w:rsidRPr="003D197F" w:rsidDel="008258F6">
          <w:rPr>
            <w:iCs/>
          </w:rPr>
          <w:delText xml:space="preserve"> intra-day, same day, and spot fuel purchases </w:delText>
        </w:r>
      </w:del>
      <w:ins w:id="35" w:author="Constellation" w:date="2025-03-28T12:19:00Z" w16du:dateUtc="2025-03-28T17:19:00Z">
        <w:r>
          <w:rPr>
            <w:iCs/>
          </w:rPr>
          <w:t>A weighted average fu</w:t>
        </w:r>
      </w:ins>
      <w:ins w:id="36" w:author="Constellation" w:date="2025-03-28T12:20:00Z" w16du:dateUtc="2025-03-28T17:20:00Z">
        <w:r>
          <w:rPr>
            <w:iCs/>
          </w:rPr>
          <w:t xml:space="preserve">el </w:t>
        </w:r>
      </w:ins>
      <w:ins w:id="37" w:author="Constellation" w:date="2025-03-28T12:19:00Z" w16du:dateUtc="2025-03-28T17:19:00Z">
        <w:r>
          <w:rPr>
            <w:iCs/>
          </w:rPr>
          <w:t xml:space="preserve">price based on actual fuel purchases </w:t>
        </w:r>
      </w:ins>
      <w:r w:rsidR="00CC3C90" w:rsidRPr="003D197F">
        <w:rPr>
          <w:iCs/>
        </w:rPr>
        <w:t>must be included</w:t>
      </w:r>
      <w:r w:rsidR="00CC3C90">
        <w:t xml:space="preserve"> in the calculation of the weighted average fuel price</w:t>
      </w:r>
      <w:r w:rsidR="00CC3C90" w:rsidRPr="00834567">
        <w:t xml:space="preserve"> </w:t>
      </w:r>
      <w:r w:rsidR="00CC3C90">
        <w:t>in paragraph (1) above.  These must</w:t>
      </w:r>
      <w:r w:rsidR="00CC3C90" w:rsidRPr="00834567">
        <w:t xml:space="preserve"> </w:t>
      </w:r>
      <w:r w:rsidR="00CC3C90">
        <w:t>account for</w:t>
      </w:r>
      <w:r w:rsidR="00CC3C90" w:rsidRPr="00834567">
        <w:t xml:space="preserve"> at least 10% of the total fuel </w:t>
      </w:r>
      <w:r w:rsidR="00CC3C90">
        <w:t xml:space="preserve">volume </w:t>
      </w:r>
      <w:r w:rsidR="00CC3C90" w:rsidRPr="00834567">
        <w:t xml:space="preserve">burned </w:t>
      </w:r>
      <w:r w:rsidR="00CC3C90">
        <w:t xml:space="preserve">by the applicable Resource </w:t>
      </w:r>
      <w:r w:rsidR="00CC3C90" w:rsidRPr="00834567">
        <w:t>for the hour</w:t>
      </w:r>
      <w:r w:rsidR="00CC3C90" w:rsidRPr="00B95495">
        <w:t xml:space="preserve"> for which the weighted average fuel price is computed.</w:t>
      </w:r>
      <w:r w:rsidR="00CC3C90">
        <w:t xml:space="preserve">  </w:t>
      </w:r>
      <w:ins w:id="38" w:author="Constellation" w:date="2025-03-28T12:20:00Z" w16du:dateUtc="2025-03-28T17:20:00Z">
        <w:r>
          <w:t>A projected incremental fuel price must be consistent with the terms of the fuel supply contract(s).  A weig</w:t>
        </w:r>
      </w:ins>
      <w:ins w:id="39" w:author="Constellation" w:date="2025-03-28T12:21:00Z" w16du:dateUtc="2025-03-28T17:21:00Z">
        <w:r>
          <w:t xml:space="preserve">hted average fuel price based on a combination of </w:t>
        </w:r>
        <w:r w:rsidRPr="00146356">
          <w:t>the</w:t>
        </w:r>
        <w:r>
          <w:t xml:space="preserve"> options</w:t>
        </w:r>
      </w:ins>
      <w:ins w:id="40" w:author="Constellation" w:date="2025-03-28T12:23:00Z" w16du:dateUtc="2025-03-28T17:23:00Z">
        <w:r>
          <w:t xml:space="preserve"> </w:t>
        </w:r>
        <w:r w:rsidRPr="00146356">
          <w:t>in paragraph (1)(d)(iii) above</w:t>
        </w:r>
      </w:ins>
      <w:ins w:id="41" w:author="Constellation" w:date="2025-03-28T12:21:00Z" w16du:dateUtc="2025-03-28T17:21:00Z">
        <w:r>
          <w:t xml:space="preserve"> must mee</w:t>
        </w:r>
      </w:ins>
      <w:ins w:id="42" w:author="Constellation" w:date="2025-03-28T12:22:00Z" w16du:dateUtc="2025-03-28T17:22:00Z">
        <w:r>
          <w:t>t</w:t>
        </w:r>
      </w:ins>
      <w:ins w:id="43" w:author="Constellation" w:date="2025-03-28T12:21:00Z" w16du:dateUtc="2025-03-28T17:21:00Z">
        <w:r>
          <w:t xml:space="preserve"> the requirements described for each of the options.  </w:t>
        </w:r>
      </w:ins>
      <w:r w:rsidR="00CC3C90">
        <w:t xml:space="preserve">As noted in paragraph </w:t>
      </w:r>
      <w:ins w:id="44" w:author="Constellation" w:date="2025-03-28T12:24:00Z" w16du:dateUtc="2025-03-28T17:24:00Z">
        <w:r>
          <w:t>(1)</w:t>
        </w:r>
      </w:ins>
      <w:r w:rsidR="00CC3C90">
        <w:t xml:space="preserve">(j) below, the methodology used in the allocation of the cost and volume of </w:t>
      </w:r>
      <w:del w:id="45" w:author="Constellation" w:date="2025-03-28T12:21:00Z" w16du:dateUtc="2025-03-28T17:21:00Z">
        <w:r w:rsidR="00CC3C90" w:rsidDel="008258F6">
          <w:delText xml:space="preserve">purchased </w:delText>
        </w:r>
      </w:del>
      <w:r w:rsidR="00CC3C90">
        <w:t>fuel to the Resource for the hour is subject to validation by ERCOT</w:t>
      </w:r>
      <w:r w:rsidR="00CC3C90" w:rsidRPr="00834567">
        <w:t>.</w:t>
      </w:r>
    </w:p>
    <w:p w14:paraId="580D8BF2" w14:textId="77777777" w:rsidR="00CC3C90" w:rsidRPr="008F74E9" w:rsidRDefault="00CC3C90" w:rsidP="00CC3C90">
      <w:pPr>
        <w:spacing w:after="240"/>
        <w:ind w:left="2160" w:hanging="720"/>
        <w:rPr>
          <w:ins w:id="46" w:author="Constellation" w:date="2025-03-28T12:24:00Z" w16du:dateUtc="2025-03-28T17:24:00Z"/>
        </w:rPr>
      </w:pPr>
      <w:r>
        <w:t>(</w:t>
      </w:r>
      <w:del w:id="47" w:author="Constellation" w:date="2025-03-28T12:20:00Z" w16du:dateUtc="2025-03-28T17:20:00Z">
        <w:r w:rsidDel="008258F6">
          <w:delText>i</w:delText>
        </w:r>
      </w:del>
      <w:r>
        <w:t>v)</w:t>
      </w:r>
      <w:r>
        <w:tab/>
        <w:t xml:space="preserve">Weighted average fuel prices must be submitted individually for each Operating Hour for which they are applicable.  Values submitted outside of the Adjustment Period will be rejected and not used in the calculation </w:t>
      </w:r>
      <w:r w:rsidRPr="008F74E9">
        <w:t>of the MOC for the designated Operating Hour.</w:t>
      </w:r>
    </w:p>
    <w:p w14:paraId="302A08B2" w14:textId="02A423B8" w:rsidR="008258F6" w:rsidRPr="008F74E9" w:rsidRDefault="008258F6" w:rsidP="008258F6">
      <w:pPr>
        <w:spacing w:after="240"/>
        <w:ind w:left="2160" w:hanging="720"/>
        <w:rPr>
          <w:ins w:id="48" w:author="Constellation" w:date="2025-03-28T12:24:00Z" w16du:dateUtc="2025-03-28T17:24:00Z"/>
        </w:rPr>
      </w:pPr>
      <w:ins w:id="49" w:author="Constellation" w:date="2025-03-28T12:24:00Z" w16du:dateUtc="2025-03-28T17:24:00Z">
        <w:r w:rsidRPr="008F74E9">
          <w:t>(vi)</w:t>
        </w:r>
        <w:r w:rsidRPr="008F74E9">
          <w:tab/>
          <w:t>A projected volume-weighted average fuel price must be consistent with the Energy Offer Curve for each Operating Hour for which they are applicable, and consistent with the signed and executed fuel supply contract(s) for each Resource.</w:t>
        </w:r>
      </w:ins>
    </w:p>
    <w:p w14:paraId="060DE2E2" w14:textId="32C0F82E" w:rsidR="008258F6" w:rsidRDefault="008258F6" w:rsidP="008258F6">
      <w:pPr>
        <w:spacing w:after="240"/>
        <w:ind w:left="2160" w:hanging="720"/>
      </w:pPr>
      <w:ins w:id="50" w:author="Constellation" w:date="2025-03-28T12:24:00Z" w16du:dateUtc="2025-03-28T17:24:00Z">
        <w:r w:rsidRPr="008F74E9">
          <w:t>(vii)</w:t>
        </w:r>
        <w:r w:rsidRPr="008F74E9">
          <w:tab/>
          <w:t>An Exceptional Fuel Cost submitted based on projected fuel prices may not match with the actual volume-weighted average fuel price due to prospective costs and/or contractual costs.</w:t>
        </w:r>
      </w:ins>
    </w:p>
    <w:p w14:paraId="1ABEA4EC" w14:textId="77777777" w:rsidR="00CC3C90" w:rsidRDefault="00CC3C90" w:rsidP="00CC3C90">
      <w:pPr>
        <w:spacing w:after="240"/>
        <w:ind w:left="1440" w:hanging="720"/>
      </w:pPr>
      <w:r>
        <w:t>(e)</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1EC9BBB1" w14:textId="77777777" w:rsidR="00CC3C90" w:rsidRDefault="00CC3C90" w:rsidP="00CC3C90">
      <w:pPr>
        <w:spacing w:after="240"/>
        <w:ind w:left="1440" w:hanging="720"/>
      </w:pPr>
      <w:r>
        <w:t>(f)</w:t>
      </w:r>
      <w:r>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p w14:paraId="3C32337E" w14:textId="77777777" w:rsidR="00CC3C90" w:rsidRDefault="00CC3C90" w:rsidP="00CC3C90">
      <w:pPr>
        <w:spacing w:after="240"/>
        <w:ind w:left="1440" w:hanging="720"/>
      </w:pPr>
      <w:r>
        <w:t>(g)</w:t>
      </w:r>
      <w:r>
        <w:tab/>
        <w:t xml:space="preserve">No later than 1700 Central Prevailing Time (CPT) on the 15th day following an Exceptional Fuel Cost submission, the submitting QSE shall provide ERCOT with the calculation of the weighted average fuel price, intraday or same-day fuel purchases, if applicable, and any available supporting documentation.  Such information may include, but is not limited to, documents of the following nature: </w:t>
      </w:r>
      <w:r>
        <w:lastRenderedPageBreak/>
        <w:t>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6CEE3978" w14:textId="77777777" w:rsidR="00CC3C90" w:rsidRDefault="00CC3C90" w:rsidP="00CC3C90">
      <w:pPr>
        <w:spacing w:after="240"/>
        <w:ind w:left="1440" w:hanging="720"/>
      </w:pPr>
      <w:r>
        <w:t>(h)</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0A1FA27D" w14:textId="69B39D46" w:rsidR="00CC3C90" w:rsidRDefault="00CC3C90" w:rsidP="00CC3C90">
      <w:pPr>
        <w:spacing w:after="240"/>
        <w:ind w:left="1440" w:hanging="720"/>
      </w:pPr>
      <w:r>
        <w:t>(i)</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(g) above.</w:t>
      </w:r>
      <w:ins w:id="51" w:author="Constellation" w:date="2025-03-28T12:30:00Z" w16du:dateUtc="2025-03-28T17:30:00Z">
        <w:r w:rsidR="008F74E9">
          <w:t xml:space="preserve">  An attestation for Exceptional Fuel Costs must state that the costs are accurate and variable, based on the dispatch of the Resource.</w:t>
        </w:r>
      </w:ins>
    </w:p>
    <w:p w14:paraId="7AA94C7B" w14:textId="77777777" w:rsidR="00CC3C90" w:rsidRDefault="00CC3C90" w:rsidP="00CC3C90">
      <w:pPr>
        <w:spacing w:after="240"/>
        <w:ind w:left="1440" w:hanging="720"/>
      </w:pPr>
      <w:r>
        <w:t>(j)</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if applicable,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585BB056" w14:textId="77777777" w:rsidR="008F74E9" w:rsidRDefault="00CC3C90" w:rsidP="00CC3C90">
      <w:pPr>
        <w:spacing w:after="240"/>
        <w:ind w:left="1440" w:hanging="720"/>
        <w:rPr>
          <w:ins w:id="52" w:author="Constellation" w:date="2025-03-28T12:31:00Z" w16du:dateUtc="2025-03-28T17:31:00Z"/>
        </w:rPr>
      </w:pPr>
      <w:r>
        <w:t>(k)</w:t>
      </w:r>
      <w:r>
        <w:tab/>
        <w:t>At ERCOT’s sole discretion, submission and follow-up information deadlines may be extended on a case-by-case basis.</w:t>
      </w:r>
    </w:p>
    <w:p w14:paraId="634208CD" w14:textId="47828FD7" w:rsidR="008F74E9" w:rsidRDefault="008F74E9" w:rsidP="008F74E9">
      <w:pPr>
        <w:spacing w:after="240"/>
        <w:ind w:left="1440" w:hanging="720"/>
        <w:rPr>
          <w:ins w:id="53" w:author="Constellation" w:date="2025-03-28T12:31:00Z" w16du:dateUtc="2025-03-28T17:31:00Z"/>
        </w:rPr>
      </w:pPr>
      <w:ins w:id="54" w:author="Constellation" w:date="2025-03-28T12:31:00Z" w16du:dateUtc="2025-03-28T17:31:00Z">
        <w:r>
          <w:t>(l)</w:t>
        </w:r>
        <w:r>
          <w:tab/>
          <w:t xml:space="preserve">The documentation described in paragraphs (i) through (j) above is only required for the hours for which Exceptional Fuel Costs were submitted and the Resource </w:t>
        </w:r>
        <w:r w:rsidRPr="009767AF">
          <w:t>was subject</w:t>
        </w:r>
        <w:r>
          <w:t xml:space="preserve"> to mitigation.</w:t>
        </w:r>
      </w:ins>
    </w:p>
    <w:p w14:paraId="77589210" w14:textId="77777777" w:rsidR="008F74E9" w:rsidRDefault="008F74E9" w:rsidP="008F74E9">
      <w:pPr>
        <w:spacing w:after="240"/>
        <w:ind w:left="1440" w:hanging="720"/>
        <w:rPr>
          <w:ins w:id="55" w:author="Constellation" w:date="2025-03-28T12:31:00Z" w16du:dateUtc="2025-03-28T17:31:00Z"/>
        </w:rPr>
      </w:pPr>
      <w:ins w:id="56" w:author="Constellation" w:date="2025-03-28T12:31:00Z" w16du:dateUtc="2025-03-28T17:31:00Z">
        <w:r>
          <w:t>(m)</w:t>
        </w:r>
        <w:r>
          <w:tab/>
          <w:t>For Resources submitting Exceptional Fuel Costs based on projected incremental fuel prices based on a contract(s) the QSE must submit to ERCOT all applicable fuel supply contracts at least ten Business Days in advance of submitting Exceptional Fuel Costs.  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are submitted.  The absence of any such notification shall not imply that such cost is eligible for inclusion in any Exceptional Fuel Cost submission or in any Energy Offer Curve submission.</w:t>
        </w:r>
      </w:ins>
    </w:p>
    <w:p w14:paraId="4BE7F7EE" w14:textId="3F987F62" w:rsidR="00CC3C90" w:rsidRDefault="00CC3C90" w:rsidP="00CC3C90">
      <w:pPr>
        <w:spacing w:after="240"/>
        <w:ind w:left="1440" w:hanging="720"/>
      </w:pPr>
      <w:r>
        <w:t xml:space="preserve"> </w:t>
      </w:r>
    </w:p>
    <w:bookmarkEnd w:id="12"/>
    <w:bookmarkEnd w:id="13"/>
    <w:bookmarkEnd w:id="14"/>
    <w:p w14:paraId="008873DC" w14:textId="77777777" w:rsidR="00CC3C90" w:rsidRDefault="00CC3C90" w:rsidP="003D5ABD">
      <w:pPr>
        <w:pStyle w:val="BodyText"/>
      </w:pPr>
    </w:p>
    <w:sectPr w:rsidR="00CC3C90">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163DFBEC" w:rsidR="00D176CF" w:rsidRPr="0097235B" w:rsidRDefault="0003427D">
    <w:pPr>
      <w:pStyle w:val="Footer"/>
      <w:tabs>
        <w:tab w:val="clear" w:pos="4320"/>
        <w:tab w:val="clear" w:pos="8640"/>
        <w:tab w:val="right" w:pos="9360"/>
      </w:tabs>
      <w:rPr>
        <w:rFonts w:ascii="Arial" w:hAnsi="Arial" w:cs="Arial"/>
        <w:sz w:val="18"/>
        <w:szCs w:val="18"/>
      </w:rPr>
    </w:pPr>
    <w:r>
      <w:rPr>
        <w:rFonts w:ascii="Arial" w:hAnsi="Arial" w:cs="Arial"/>
        <w:sz w:val="18"/>
        <w:szCs w:val="18"/>
      </w:rPr>
      <w:t>1279</w:t>
    </w:r>
    <w:r w:rsidR="0097235B" w:rsidRPr="0097235B">
      <w:rPr>
        <w:rFonts w:ascii="Arial" w:hAnsi="Arial" w:cs="Arial"/>
        <w:sz w:val="18"/>
        <w:szCs w:val="18"/>
      </w:rPr>
      <w:t>NPRR-</w:t>
    </w:r>
    <w:r w:rsidR="00B43F37">
      <w:rPr>
        <w:rFonts w:ascii="Arial" w:hAnsi="Arial" w:cs="Arial"/>
        <w:sz w:val="18"/>
        <w:szCs w:val="18"/>
      </w:rPr>
      <w:t>0</w:t>
    </w:r>
    <w:r w:rsidR="00873418">
      <w:rPr>
        <w:rFonts w:ascii="Arial" w:hAnsi="Arial" w:cs="Arial"/>
        <w:sz w:val="18"/>
        <w:szCs w:val="18"/>
      </w:rPr>
      <w:t>9</w:t>
    </w:r>
    <w:r w:rsidR="00B43F37">
      <w:rPr>
        <w:rFonts w:ascii="Arial" w:hAnsi="Arial" w:cs="Arial"/>
        <w:sz w:val="18"/>
        <w:szCs w:val="18"/>
      </w:rPr>
      <w:t xml:space="preserve"> PRS Report </w:t>
    </w:r>
    <w:r w:rsidR="00873418">
      <w:rPr>
        <w:rFonts w:ascii="Arial" w:hAnsi="Arial" w:cs="Arial"/>
        <w:sz w:val="18"/>
        <w:szCs w:val="18"/>
      </w:rPr>
      <w:t>0716</w:t>
    </w:r>
    <w:r w:rsidR="00B43F37">
      <w:rPr>
        <w:rFonts w:ascii="Arial" w:hAnsi="Arial" w:cs="Arial"/>
        <w:sz w:val="18"/>
        <w:szCs w:val="18"/>
      </w:rPr>
      <w:t>25</w:t>
    </w:r>
    <w:r w:rsidR="00D176CF" w:rsidRPr="0097235B">
      <w:rPr>
        <w:rFonts w:ascii="Arial" w:hAnsi="Arial" w:cs="Arial"/>
        <w:sz w:val="18"/>
        <w:szCs w:val="18"/>
      </w:rPr>
      <w:tab/>
      <w:t xml:space="preserve">Page </w:t>
    </w:r>
    <w:r w:rsidR="00D176CF" w:rsidRPr="0097235B">
      <w:rPr>
        <w:rFonts w:ascii="Arial" w:hAnsi="Arial" w:cs="Arial"/>
        <w:sz w:val="18"/>
        <w:szCs w:val="18"/>
      </w:rPr>
      <w:fldChar w:fldCharType="begin"/>
    </w:r>
    <w:r w:rsidR="00D176CF" w:rsidRPr="0097235B">
      <w:rPr>
        <w:rFonts w:ascii="Arial" w:hAnsi="Arial" w:cs="Arial"/>
        <w:sz w:val="18"/>
        <w:szCs w:val="18"/>
      </w:rPr>
      <w:instrText xml:space="preserve"> PAGE </w:instrText>
    </w:r>
    <w:r w:rsidR="00D176CF" w:rsidRPr="0097235B">
      <w:rPr>
        <w:rFonts w:ascii="Arial" w:hAnsi="Arial" w:cs="Arial"/>
        <w:sz w:val="18"/>
        <w:szCs w:val="18"/>
      </w:rPr>
      <w:fldChar w:fldCharType="separate"/>
    </w:r>
    <w:r w:rsidR="006E4597" w:rsidRPr="0097235B">
      <w:rPr>
        <w:rFonts w:ascii="Arial" w:hAnsi="Arial" w:cs="Arial"/>
        <w:noProof/>
        <w:sz w:val="18"/>
        <w:szCs w:val="18"/>
      </w:rPr>
      <w:t>1</w:t>
    </w:r>
    <w:r w:rsidR="00D176CF" w:rsidRPr="0097235B">
      <w:rPr>
        <w:rFonts w:ascii="Arial" w:hAnsi="Arial" w:cs="Arial"/>
        <w:sz w:val="18"/>
        <w:szCs w:val="18"/>
      </w:rPr>
      <w:fldChar w:fldCharType="end"/>
    </w:r>
    <w:r w:rsidR="00D176CF" w:rsidRPr="0097235B">
      <w:rPr>
        <w:rFonts w:ascii="Arial" w:hAnsi="Arial" w:cs="Arial"/>
        <w:sz w:val="18"/>
        <w:szCs w:val="18"/>
      </w:rPr>
      <w:t xml:space="preserve"> of </w:t>
    </w:r>
    <w:r w:rsidR="00D176CF" w:rsidRPr="0097235B">
      <w:rPr>
        <w:rFonts w:ascii="Arial" w:hAnsi="Arial" w:cs="Arial"/>
        <w:sz w:val="18"/>
        <w:szCs w:val="18"/>
      </w:rPr>
      <w:fldChar w:fldCharType="begin"/>
    </w:r>
    <w:r w:rsidR="00D176CF" w:rsidRPr="0097235B">
      <w:rPr>
        <w:rFonts w:ascii="Arial" w:hAnsi="Arial" w:cs="Arial"/>
        <w:sz w:val="18"/>
        <w:szCs w:val="18"/>
      </w:rPr>
      <w:instrText xml:space="preserve"> NUMPAGES </w:instrText>
    </w:r>
    <w:r w:rsidR="00D176CF" w:rsidRPr="0097235B">
      <w:rPr>
        <w:rFonts w:ascii="Arial" w:hAnsi="Arial" w:cs="Arial"/>
        <w:sz w:val="18"/>
        <w:szCs w:val="18"/>
      </w:rPr>
      <w:fldChar w:fldCharType="separate"/>
    </w:r>
    <w:r w:rsidR="006E4597" w:rsidRPr="0097235B">
      <w:rPr>
        <w:rFonts w:ascii="Arial" w:hAnsi="Arial" w:cs="Arial"/>
        <w:noProof/>
        <w:sz w:val="18"/>
        <w:szCs w:val="18"/>
      </w:rPr>
      <w:t>2</w:t>
    </w:r>
    <w:r w:rsidR="00D176CF" w:rsidRPr="0097235B">
      <w:rPr>
        <w:rFonts w:ascii="Arial" w:hAnsi="Arial" w:cs="Arial"/>
        <w:sz w:val="18"/>
        <w:szCs w:val="18"/>
      </w:rPr>
      <w:fldChar w:fldCharType="end"/>
    </w:r>
  </w:p>
  <w:p w14:paraId="24F97763" w14:textId="77777777" w:rsidR="00D176CF" w:rsidRPr="0097235B" w:rsidRDefault="00D176CF">
    <w:pPr>
      <w:pStyle w:val="Footer"/>
      <w:tabs>
        <w:tab w:val="clear" w:pos="4320"/>
        <w:tab w:val="clear" w:pos="8640"/>
        <w:tab w:val="right" w:pos="9360"/>
      </w:tabs>
      <w:rPr>
        <w:rFonts w:ascii="Arial" w:hAnsi="Arial" w:cs="Arial"/>
        <w:sz w:val="18"/>
        <w:szCs w:val="18"/>
      </w:rPr>
    </w:pPr>
    <w:r w:rsidRPr="0097235B">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2806C444" w:rsidR="00D176CF" w:rsidRDefault="00B43F37"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373B1E"/>
    <w:multiLevelType w:val="hybridMultilevel"/>
    <w:tmpl w:val="F3466B88"/>
    <w:lvl w:ilvl="0" w:tplc="56A8C89E">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304313"/>
    <w:multiLevelType w:val="hybridMultilevel"/>
    <w:tmpl w:val="962EEDF4"/>
    <w:lvl w:ilvl="0" w:tplc="D8CC94F2">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460F64C6"/>
    <w:multiLevelType w:val="hybridMultilevel"/>
    <w:tmpl w:val="B49C3732"/>
    <w:lvl w:ilvl="0" w:tplc="0518C5AA">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3"/>
  </w:num>
  <w:num w:numId="3" w16cid:durableId="971709594">
    <w:abstractNumId w:val="14"/>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4"/>
  </w:num>
  <w:num w:numId="15" w16cid:durableId="1265773267">
    <w:abstractNumId w:val="8"/>
  </w:num>
  <w:num w:numId="16" w16cid:durableId="304939696">
    <w:abstractNumId w:val="11"/>
  </w:num>
  <w:num w:numId="17" w16cid:durableId="1837302691">
    <w:abstractNumId w:val="12"/>
  </w:num>
  <w:num w:numId="18" w16cid:durableId="2140175323">
    <w:abstractNumId w:val="5"/>
  </w:num>
  <w:num w:numId="19" w16cid:durableId="731661008">
    <w:abstractNumId w:val="10"/>
  </w:num>
  <w:num w:numId="20" w16cid:durableId="1512917052">
    <w:abstractNumId w:val="2"/>
  </w:num>
  <w:num w:numId="21" w16cid:durableId="972949685">
    <w:abstractNumId w:val="3"/>
  </w:num>
  <w:num w:numId="22" w16cid:durableId="1174805531">
    <w:abstractNumId w:val="6"/>
  </w:num>
  <w:num w:numId="23" w16cid:durableId="616176134">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onstellation">
    <w15:presenceInfo w15:providerId="None" w15:userId="Constellati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427D"/>
    <w:rsid w:val="00046B4A"/>
    <w:rsid w:val="00060A5A"/>
    <w:rsid w:val="00064B44"/>
    <w:rsid w:val="00067FE2"/>
    <w:rsid w:val="0007682E"/>
    <w:rsid w:val="000D1AEB"/>
    <w:rsid w:val="000D3E64"/>
    <w:rsid w:val="000F13C5"/>
    <w:rsid w:val="00105A36"/>
    <w:rsid w:val="001313B4"/>
    <w:rsid w:val="0014546D"/>
    <w:rsid w:val="00146356"/>
    <w:rsid w:val="001500D9"/>
    <w:rsid w:val="00156DB7"/>
    <w:rsid w:val="00157228"/>
    <w:rsid w:val="00160C3C"/>
    <w:rsid w:val="00176375"/>
    <w:rsid w:val="0017783C"/>
    <w:rsid w:val="0019314C"/>
    <w:rsid w:val="001B0B1A"/>
    <w:rsid w:val="001D1403"/>
    <w:rsid w:val="001F38F0"/>
    <w:rsid w:val="001F541E"/>
    <w:rsid w:val="00237430"/>
    <w:rsid w:val="00251A88"/>
    <w:rsid w:val="0026307D"/>
    <w:rsid w:val="00276A99"/>
    <w:rsid w:val="00286AD9"/>
    <w:rsid w:val="002870EA"/>
    <w:rsid w:val="002966F3"/>
    <w:rsid w:val="002B69F3"/>
    <w:rsid w:val="002B763A"/>
    <w:rsid w:val="002D382A"/>
    <w:rsid w:val="002F1EDD"/>
    <w:rsid w:val="003013F2"/>
    <w:rsid w:val="0030232A"/>
    <w:rsid w:val="0030694A"/>
    <w:rsid w:val="003069F4"/>
    <w:rsid w:val="00314D9C"/>
    <w:rsid w:val="00337A2C"/>
    <w:rsid w:val="00360920"/>
    <w:rsid w:val="00384709"/>
    <w:rsid w:val="00386C35"/>
    <w:rsid w:val="00397C43"/>
    <w:rsid w:val="003A0372"/>
    <w:rsid w:val="003A3D77"/>
    <w:rsid w:val="003B5AED"/>
    <w:rsid w:val="003C6B7B"/>
    <w:rsid w:val="003D197F"/>
    <w:rsid w:val="003D5ABD"/>
    <w:rsid w:val="003E389A"/>
    <w:rsid w:val="004135BD"/>
    <w:rsid w:val="004302A4"/>
    <w:rsid w:val="004463BA"/>
    <w:rsid w:val="004737BC"/>
    <w:rsid w:val="004822D4"/>
    <w:rsid w:val="0049290B"/>
    <w:rsid w:val="004A4451"/>
    <w:rsid w:val="004B2E9A"/>
    <w:rsid w:val="004C5200"/>
    <w:rsid w:val="004D3958"/>
    <w:rsid w:val="004E6BA9"/>
    <w:rsid w:val="005008DF"/>
    <w:rsid w:val="005045D0"/>
    <w:rsid w:val="00534C6C"/>
    <w:rsid w:val="00555554"/>
    <w:rsid w:val="005841C0"/>
    <w:rsid w:val="0059260F"/>
    <w:rsid w:val="00592F2C"/>
    <w:rsid w:val="005E5074"/>
    <w:rsid w:val="00612E4F"/>
    <w:rsid w:val="00613501"/>
    <w:rsid w:val="00615D5E"/>
    <w:rsid w:val="00622E99"/>
    <w:rsid w:val="00625E5D"/>
    <w:rsid w:val="00657C61"/>
    <w:rsid w:val="0066370F"/>
    <w:rsid w:val="00693C55"/>
    <w:rsid w:val="006A0784"/>
    <w:rsid w:val="006A697B"/>
    <w:rsid w:val="006B4DDE"/>
    <w:rsid w:val="006E4597"/>
    <w:rsid w:val="00743968"/>
    <w:rsid w:val="00785415"/>
    <w:rsid w:val="00786294"/>
    <w:rsid w:val="00791CB9"/>
    <w:rsid w:val="00793130"/>
    <w:rsid w:val="00797DEE"/>
    <w:rsid w:val="007A1BE1"/>
    <w:rsid w:val="007B3233"/>
    <w:rsid w:val="007B5A42"/>
    <w:rsid w:val="007C199B"/>
    <w:rsid w:val="007D3073"/>
    <w:rsid w:val="007D64B9"/>
    <w:rsid w:val="007D72D4"/>
    <w:rsid w:val="007E0452"/>
    <w:rsid w:val="007F71BC"/>
    <w:rsid w:val="008070C0"/>
    <w:rsid w:val="00811C12"/>
    <w:rsid w:val="008258F6"/>
    <w:rsid w:val="00845778"/>
    <w:rsid w:val="00865C97"/>
    <w:rsid w:val="00873418"/>
    <w:rsid w:val="00887E28"/>
    <w:rsid w:val="008C1542"/>
    <w:rsid w:val="008D33E2"/>
    <w:rsid w:val="008D5C3A"/>
    <w:rsid w:val="008E2870"/>
    <w:rsid w:val="008E3F61"/>
    <w:rsid w:val="008E6DA2"/>
    <w:rsid w:val="008F6DD5"/>
    <w:rsid w:val="008F74E9"/>
    <w:rsid w:val="00907B1E"/>
    <w:rsid w:val="009269A5"/>
    <w:rsid w:val="00943AFD"/>
    <w:rsid w:val="00963A51"/>
    <w:rsid w:val="0097235B"/>
    <w:rsid w:val="0097250C"/>
    <w:rsid w:val="00983B6E"/>
    <w:rsid w:val="009936F8"/>
    <w:rsid w:val="009A3772"/>
    <w:rsid w:val="009D17F0"/>
    <w:rsid w:val="009D3C26"/>
    <w:rsid w:val="00A02B37"/>
    <w:rsid w:val="00A14D90"/>
    <w:rsid w:val="00A42796"/>
    <w:rsid w:val="00A51DF6"/>
    <w:rsid w:val="00A5311D"/>
    <w:rsid w:val="00A663A5"/>
    <w:rsid w:val="00A71B7C"/>
    <w:rsid w:val="00A75E05"/>
    <w:rsid w:val="00AA5251"/>
    <w:rsid w:val="00AD3B58"/>
    <w:rsid w:val="00AF56C6"/>
    <w:rsid w:val="00AF7CB2"/>
    <w:rsid w:val="00B032E8"/>
    <w:rsid w:val="00B23D04"/>
    <w:rsid w:val="00B43F37"/>
    <w:rsid w:val="00B57F96"/>
    <w:rsid w:val="00B67892"/>
    <w:rsid w:val="00BA4D33"/>
    <w:rsid w:val="00BC2D06"/>
    <w:rsid w:val="00C32DAA"/>
    <w:rsid w:val="00C6357B"/>
    <w:rsid w:val="00C744EB"/>
    <w:rsid w:val="00C85996"/>
    <w:rsid w:val="00C90702"/>
    <w:rsid w:val="00C917FF"/>
    <w:rsid w:val="00C9766A"/>
    <w:rsid w:val="00CC3C90"/>
    <w:rsid w:val="00CC4F39"/>
    <w:rsid w:val="00CD544C"/>
    <w:rsid w:val="00CE433D"/>
    <w:rsid w:val="00CE484B"/>
    <w:rsid w:val="00CF4256"/>
    <w:rsid w:val="00D04FE8"/>
    <w:rsid w:val="00D176CF"/>
    <w:rsid w:val="00D17AD5"/>
    <w:rsid w:val="00D271E3"/>
    <w:rsid w:val="00D47A80"/>
    <w:rsid w:val="00D5042F"/>
    <w:rsid w:val="00D85807"/>
    <w:rsid w:val="00D87349"/>
    <w:rsid w:val="00D91EE9"/>
    <w:rsid w:val="00D9627A"/>
    <w:rsid w:val="00D97220"/>
    <w:rsid w:val="00DE3B0C"/>
    <w:rsid w:val="00E14D47"/>
    <w:rsid w:val="00E1641C"/>
    <w:rsid w:val="00E26708"/>
    <w:rsid w:val="00E33831"/>
    <w:rsid w:val="00E34958"/>
    <w:rsid w:val="00E37AB0"/>
    <w:rsid w:val="00E71C39"/>
    <w:rsid w:val="00E86BB0"/>
    <w:rsid w:val="00EA27E4"/>
    <w:rsid w:val="00EA56E6"/>
    <w:rsid w:val="00EA694D"/>
    <w:rsid w:val="00EB2380"/>
    <w:rsid w:val="00EC335F"/>
    <w:rsid w:val="00EC48FB"/>
    <w:rsid w:val="00ED3965"/>
    <w:rsid w:val="00EF232A"/>
    <w:rsid w:val="00F05A69"/>
    <w:rsid w:val="00F269D7"/>
    <w:rsid w:val="00F43FFD"/>
    <w:rsid w:val="00F44236"/>
    <w:rsid w:val="00F52517"/>
    <w:rsid w:val="00FA57B2"/>
    <w:rsid w:val="00FB509B"/>
    <w:rsid w:val="00FC3D4B"/>
    <w:rsid w:val="00FC6312"/>
    <w:rsid w:val="00FE36E3"/>
    <w:rsid w:val="00FE6B01"/>
    <w:rsid w:val="00FF0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ing2Char">
    <w:name w:val="Heading 2 Char"/>
    <w:basedOn w:val="DefaultParagraphFont"/>
    <w:link w:val="Heading2"/>
    <w:rsid w:val="00C32DAA"/>
    <w:rPr>
      <w:b/>
      <w:sz w:val="24"/>
    </w:rPr>
  </w:style>
  <w:style w:type="character" w:customStyle="1" w:styleId="BodyTextChar">
    <w:name w:val="Body Text Char"/>
    <w:basedOn w:val="DefaultParagraphFont"/>
    <w:link w:val="BodyText"/>
    <w:rsid w:val="00C32DAA"/>
    <w:rPr>
      <w:sz w:val="24"/>
      <w:szCs w:val="24"/>
    </w:rPr>
  </w:style>
  <w:style w:type="character" w:customStyle="1" w:styleId="H5Char">
    <w:name w:val="H5 Char"/>
    <w:link w:val="H5"/>
    <w:rsid w:val="00C32DAA"/>
    <w:rPr>
      <w:b/>
      <w:bCs/>
      <w:i/>
      <w:iCs/>
      <w:sz w:val="24"/>
      <w:szCs w:val="26"/>
    </w:rPr>
  </w:style>
  <w:style w:type="paragraph" w:styleId="ListParagraph">
    <w:name w:val="List Paragraph"/>
    <w:basedOn w:val="Normal"/>
    <w:uiPriority w:val="34"/>
    <w:qFormat/>
    <w:rsid w:val="008D33E2"/>
    <w:pPr>
      <w:ind w:left="720"/>
      <w:contextualSpacing/>
    </w:pPr>
  </w:style>
  <w:style w:type="character" w:customStyle="1" w:styleId="HeaderChar">
    <w:name w:val="Header Char"/>
    <w:link w:val="Header"/>
    <w:rsid w:val="00B43F3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79" TargetMode="Externa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5" Type="http://schemas.openxmlformats.org/officeDocument/2006/relationships/webSettings" Target="webSettings.xml"/><Relationship Id="rId15" Type="http://schemas.openxmlformats.org/officeDocument/2006/relationships/hyperlink" Target="mailto:Brittney.Albracht@ercot.com" TargetMode="Externa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Andy.Nguyen@constellation.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3183</Words>
  <Characters>17685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20827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2013-11-15T23:11:00Z</cp:lastPrinted>
  <dcterms:created xsi:type="dcterms:W3CDTF">2025-07-22T03:41:00Z</dcterms:created>
  <dcterms:modified xsi:type="dcterms:W3CDTF">2025-07-22T03:54:00Z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MSIP_Label_dfe1a8d7-e404-4561-a6ce-09441972395c_Enabled">
    <vt:lpwstr>true</vt:lpwstr>
  </property>
  <property fmtid="{D5CDD505-2E9C-101B-9397-08002B2CF9AE}" pid="10" name="MSIP_Label_dfe1a8d7-e404-4561-a6ce-09441972395c_SetDate">
    <vt:lpwstr>2025-03-13T16:37:18Z</vt:lpwstr>
  </property>
  <property fmtid="{D5CDD505-2E9C-101B-9397-08002B2CF9AE}" pid="11" name="MSIP_Label_dfe1a8d7-e404-4561-a6ce-09441972395c_Method">
    <vt:lpwstr>Standard</vt:lpwstr>
  </property>
  <property fmtid="{D5CDD505-2E9C-101B-9397-08002B2CF9AE}" pid="12" name="MSIP_Label_dfe1a8d7-e404-4561-a6ce-09441972395c_Name">
    <vt:lpwstr>Company Confidential Information</vt:lpwstr>
  </property>
  <property fmtid="{D5CDD505-2E9C-101B-9397-08002B2CF9AE}" pid="13" name="MSIP_Label_dfe1a8d7-e404-4561-a6ce-09441972395c_SiteId">
    <vt:lpwstr>d8fb9c07-c19e-4e8c-a1cb-717cd3cf8ffe</vt:lpwstr>
  </property>
  <property fmtid="{D5CDD505-2E9C-101B-9397-08002B2CF9AE}" pid="14" name="MSIP_Label_dfe1a8d7-e404-4561-a6ce-09441972395c_ActionId">
    <vt:lpwstr>3666255d-1ea1-4aba-962b-d170a53d9343</vt:lpwstr>
  </property>
  <property fmtid="{D5CDD505-2E9C-101B-9397-08002B2CF9AE}" pid="15" name="MSIP_Label_dfe1a8d7-e404-4561-a6ce-09441972395c_ContentBits">
    <vt:lpwstr>0</vt:lpwstr>
  </property>
</Properties>
</file>